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484CF" w14:textId="77777777" w:rsidR="0083449D" w:rsidRPr="009D63B6" w:rsidRDefault="0083449D" w:rsidP="007824D1">
      <w:pPr>
        <w:ind w:left="3540" w:firstLine="708"/>
        <w:rPr>
          <w:b/>
          <w:sz w:val="24"/>
          <w:szCs w:val="24"/>
          <w:lang w:val="sk-SK"/>
        </w:rPr>
      </w:pPr>
    </w:p>
    <w:p w14:paraId="260F8888" w14:textId="77777777" w:rsidR="0083449D" w:rsidRPr="009D63B6" w:rsidRDefault="0083449D" w:rsidP="007824D1">
      <w:pPr>
        <w:ind w:left="3540" w:firstLine="708"/>
        <w:rPr>
          <w:b/>
          <w:sz w:val="24"/>
          <w:szCs w:val="24"/>
          <w:lang w:val="sk-SK"/>
        </w:rPr>
      </w:pPr>
    </w:p>
    <w:p w14:paraId="33946456" w14:textId="3A77EEC3" w:rsidR="007824D1" w:rsidRPr="009D63B6" w:rsidRDefault="00320FF7" w:rsidP="007824D1">
      <w:pPr>
        <w:ind w:left="3540" w:firstLine="708"/>
        <w:rPr>
          <w:b/>
          <w:sz w:val="24"/>
          <w:szCs w:val="24"/>
          <w:lang w:val="sk-SK"/>
        </w:rPr>
      </w:pPr>
      <w:r w:rsidRPr="009D63B6">
        <w:rPr>
          <w:noProof/>
          <w:lang w:val="sk-SK" w:eastAsia="sk-SK"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4C523D85" wp14:editId="7C12EC7F">
                <wp:simplePos x="0" y="0"/>
                <wp:positionH relativeFrom="column">
                  <wp:posOffset>-27233</wp:posOffset>
                </wp:positionH>
                <wp:positionV relativeFrom="paragraph">
                  <wp:posOffset>102822</wp:posOffset>
                </wp:positionV>
                <wp:extent cx="2682360" cy="778680"/>
                <wp:effectExtent l="0" t="0" r="3810" b="2540"/>
                <wp:wrapNone/>
                <wp:docPr id="5" name="Skupina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2360" cy="778680"/>
                          <a:chOff x="0" y="0"/>
                          <a:chExt cx="1784926" cy="520297"/>
                        </a:xfrm>
                      </wpg:grpSpPr>
                      <pic:pic xmlns:pic="http://schemas.openxmlformats.org/drawingml/2006/picture">
                        <pic:nvPicPr>
                          <pic:cNvPr id="6" name="Obrázek 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78451" y="0"/>
                            <a:ext cx="1006475" cy="4191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Obrázek 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31982"/>
                            <a:ext cx="527391" cy="4883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A85DE2" id="Skupina 5" o:spid="_x0000_s1026" style="position:absolute;margin-left:-2.15pt;margin-top:8.1pt;width:211.2pt;height:61.3pt;z-index:-251657216;mso-width-relative:margin;mso-height-relative:margin" coordsize="17849,5202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6" o:spid="_x0000_s1027" type="#_x0000_t75" style="position:absolute;left:7784;width:10065;height:4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">
                  <v:imagedata r:id="rId10" o:title=""/>
                </v:shape>
                <v:shape id="Obrázek 7" o:spid="_x0000_s1028" type="#_x0000_t75" style="position:absolute;top:319;width:5273;height:48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">
                  <v:imagedata r:id="rId11" o:title=""/>
                </v:shape>
                <w10:anchorlock/>
              </v:group>
            </w:pict>
          </mc:Fallback>
        </mc:AlternateContent>
      </w:r>
    </w:p>
    <w:p w14:paraId="5EDA0CBC" w14:textId="0C652ED5" w:rsidR="007824D1" w:rsidRPr="009D63B6" w:rsidRDefault="00FD3D62" w:rsidP="007824D1">
      <w:pPr>
        <w:ind w:left="3540" w:firstLine="708"/>
        <w:rPr>
          <w:rFonts w:ascii="Arial" w:hAnsi="Arial" w:cs="Arial"/>
          <w:lang w:val="sk-SK"/>
        </w:rPr>
      </w:pPr>
      <w:r w:rsidRPr="009D63B6">
        <w:rPr>
          <w:lang w:val="sk-SK"/>
        </w:rPr>
        <w:t xml:space="preserve">           </w:t>
      </w:r>
      <w:r w:rsidR="004C6687" w:rsidRPr="009D63B6">
        <w:rPr>
          <w:lang w:val="sk-SK"/>
        </w:rPr>
        <w:t xml:space="preserve"> </w:t>
      </w:r>
      <w:r w:rsidR="007824D1" w:rsidRPr="009D63B6">
        <w:rPr>
          <w:rFonts w:ascii="Arial" w:hAnsi="Arial" w:cs="Arial"/>
          <w:lang w:val="sk-SK"/>
        </w:rPr>
        <w:sym w:font="Symbol" w:char="F0B7"/>
      </w:r>
      <w:r w:rsidR="007824D1" w:rsidRPr="009D63B6">
        <w:rPr>
          <w:rFonts w:ascii="Arial" w:hAnsi="Arial" w:cs="Arial"/>
          <w:lang w:val="sk-SK"/>
        </w:rPr>
        <w:tab/>
      </w:r>
      <w:r w:rsidR="007824D1" w:rsidRPr="009D63B6">
        <w:rPr>
          <w:rFonts w:ascii="Arial" w:hAnsi="Arial" w:cs="Arial"/>
          <w:lang w:val="sk-SK"/>
        </w:rPr>
        <w:tab/>
      </w:r>
      <w:r w:rsidR="007824D1" w:rsidRPr="009D63B6">
        <w:rPr>
          <w:rFonts w:ascii="Arial" w:hAnsi="Arial" w:cs="Arial"/>
          <w:lang w:val="sk-SK"/>
        </w:rPr>
        <w:tab/>
      </w:r>
      <w:r w:rsidR="007824D1" w:rsidRPr="009D63B6">
        <w:rPr>
          <w:rFonts w:ascii="Arial" w:hAnsi="Arial" w:cs="Arial"/>
          <w:lang w:val="sk-SK"/>
        </w:rPr>
        <w:tab/>
      </w:r>
      <w:r w:rsidR="007824D1" w:rsidRPr="009D63B6">
        <w:rPr>
          <w:rFonts w:ascii="Arial" w:hAnsi="Arial" w:cs="Arial"/>
          <w:lang w:val="sk-SK"/>
        </w:rPr>
        <w:tab/>
      </w:r>
      <w:r w:rsidR="004C6687" w:rsidRPr="009D63B6">
        <w:rPr>
          <w:rFonts w:ascii="Arial" w:hAnsi="Arial" w:cs="Arial"/>
          <w:lang w:val="sk-SK"/>
        </w:rPr>
        <w:t xml:space="preserve">                            </w:t>
      </w:r>
      <w:r w:rsidR="007824D1" w:rsidRPr="009D63B6">
        <w:rPr>
          <w:rFonts w:ascii="Arial" w:hAnsi="Arial" w:cs="Arial"/>
          <w:lang w:val="sk-SK"/>
        </w:rPr>
        <w:sym w:font="Symbol" w:char="F0B7"/>
      </w:r>
    </w:p>
    <w:p w14:paraId="26717A3C" w14:textId="77777777" w:rsidR="0025469C" w:rsidRPr="0025469C" w:rsidRDefault="0025469C" w:rsidP="0025469C">
      <w:pPr>
        <w:pStyle w:val="Pta"/>
        <w:ind w:left="5670"/>
        <w:rPr>
          <w:rFonts w:ascii="Arial" w:hAnsi="Arial" w:cs="Arial"/>
          <w:sz w:val="24"/>
          <w:szCs w:val="24"/>
          <w:lang w:val="sk-SK"/>
        </w:rPr>
      </w:pPr>
      <w:r w:rsidRPr="0025469C">
        <w:rPr>
          <w:rFonts w:ascii="Arial" w:hAnsi="Arial" w:cs="Arial"/>
          <w:sz w:val="24"/>
          <w:szCs w:val="24"/>
          <w:lang w:val="sk-SK"/>
        </w:rPr>
        <w:t>Adresát</w:t>
      </w:r>
    </w:p>
    <w:p w14:paraId="6A6B17F3" w14:textId="77777777" w:rsidR="0025469C" w:rsidRPr="0025469C" w:rsidRDefault="0025469C" w:rsidP="0025469C">
      <w:pPr>
        <w:pStyle w:val="Pta"/>
        <w:ind w:left="5670"/>
        <w:rPr>
          <w:rFonts w:ascii="Arial" w:hAnsi="Arial" w:cs="Arial"/>
          <w:sz w:val="24"/>
          <w:szCs w:val="24"/>
          <w:lang w:val="sk-SK"/>
        </w:rPr>
      </w:pPr>
      <w:r w:rsidRPr="0025469C">
        <w:rPr>
          <w:rFonts w:ascii="Arial" w:hAnsi="Arial" w:cs="Arial"/>
          <w:sz w:val="24"/>
          <w:szCs w:val="24"/>
          <w:lang w:val="sk-SK"/>
        </w:rPr>
        <w:t>Ulica, číslo</w:t>
      </w:r>
    </w:p>
    <w:p w14:paraId="47C7F495" w14:textId="2982C269" w:rsidR="007824D1" w:rsidRPr="009D63B6" w:rsidRDefault="0025469C" w:rsidP="0025469C">
      <w:pPr>
        <w:pStyle w:val="Pta"/>
        <w:tabs>
          <w:tab w:val="clear" w:pos="4536"/>
          <w:tab w:val="clear" w:pos="9072"/>
        </w:tabs>
        <w:ind w:left="5670"/>
        <w:rPr>
          <w:sz w:val="24"/>
          <w:szCs w:val="24"/>
          <w:lang w:val="sk-SK"/>
        </w:rPr>
      </w:pPr>
      <w:r w:rsidRPr="0025469C">
        <w:rPr>
          <w:rFonts w:ascii="Arial" w:hAnsi="Arial" w:cs="Arial"/>
          <w:sz w:val="24"/>
          <w:szCs w:val="24"/>
          <w:lang w:val="sk-SK"/>
        </w:rPr>
        <w:t>PSČ Miesto</w:t>
      </w:r>
      <w:r w:rsidR="00FD3D62" w:rsidRPr="009D63B6">
        <w:rPr>
          <w:b/>
          <w:sz w:val="24"/>
          <w:szCs w:val="24"/>
          <w:lang w:val="sk-SK"/>
        </w:rPr>
        <w:tab/>
      </w:r>
    </w:p>
    <w:p w14:paraId="5CFEC8E6" w14:textId="078FB3ED" w:rsidR="007824D1" w:rsidRPr="009D63B6" w:rsidRDefault="00FD3D62" w:rsidP="007824D1">
      <w:pPr>
        <w:ind w:left="3540" w:firstLine="708"/>
        <w:rPr>
          <w:rFonts w:ascii="Arial" w:hAnsi="Arial" w:cs="Arial"/>
          <w:lang w:val="sk-SK"/>
        </w:rPr>
      </w:pPr>
      <w:r w:rsidRPr="009D63B6">
        <w:rPr>
          <w:rFonts w:ascii="Arial" w:hAnsi="Arial" w:cs="Arial"/>
          <w:szCs w:val="24"/>
          <w:lang w:val="sk-SK"/>
        </w:rPr>
        <w:t xml:space="preserve">           </w:t>
      </w:r>
      <w:r w:rsidR="007824D1" w:rsidRPr="009D63B6">
        <w:rPr>
          <w:rFonts w:ascii="Arial" w:hAnsi="Arial" w:cs="Arial"/>
          <w:szCs w:val="24"/>
          <w:lang w:val="sk-SK"/>
        </w:rPr>
        <w:sym w:font="Symbol" w:char="F0B7"/>
      </w:r>
      <w:r w:rsidR="007824D1" w:rsidRPr="009D63B6">
        <w:rPr>
          <w:rFonts w:ascii="Arial" w:hAnsi="Arial" w:cs="Arial"/>
          <w:szCs w:val="24"/>
          <w:lang w:val="sk-SK"/>
        </w:rPr>
        <w:tab/>
      </w:r>
      <w:r w:rsidR="007824D1" w:rsidRPr="009D63B6">
        <w:rPr>
          <w:rFonts w:ascii="Arial" w:hAnsi="Arial" w:cs="Arial"/>
          <w:szCs w:val="24"/>
          <w:lang w:val="sk-SK"/>
        </w:rPr>
        <w:tab/>
      </w:r>
      <w:r w:rsidR="007824D1" w:rsidRPr="009D63B6">
        <w:rPr>
          <w:rFonts w:ascii="Arial" w:hAnsi="Arial" w:cs="Arial"/>
          <w:szCs w:val="24"/>
          <w:lang w:val="sk-SK"/>
        </w:rPr>
        <w:tab/>
      </w:r>
      <w:r w:rsidR="007824D1" w:rsidRPr="009D63B6">
        <w:rPr>
          <w:rFonts w:ascii="Arial" w:hAnsi="Arial" w:cs="Arial"/>
          <w:szCs w:val="24"/>
          <w:lang w:val="sk-SK"/>
        </w:rPr>
        <w:tab/>
      </w:r>
      <w:r w:rsidR="004C6687" w:rsidRPr="009D63B6">
        <w:rPr>
          <w:rFonts w:ascii="Arial" w:hAnsi="Arial" w:cs="Arial"/>
          <w:szCs w:val="24"/>
          <w:lang w:val="sk-SK"/>
        </w:rPr>
        <w:tab/>
      </w:r>
      <w:r w:rsidR="004C6687" w:rsidRPr="009D63B6">
        <w:rPr>
          <w:rFonts w:ascii="Arial" w:hAnsi="Arial" w:cs="Arial"/>
          <w:szCs w:val="24"/>
          <w:lang w:val="sk-SK"/>
        </w:rPr>
        <w:tab/>
      </w:r>
      <w:r w:rsidR="004C6687" w:rsidRPr="009D63B6">
        <w:rPr>
          <w:rFonts w:ascii="Arial" w:hAnsi="Arial" w:cs="Arial"/>
          <w:szCs w:val="24"/>
          <w:lang w:val="sk-SK"/>
        </w:rPr>
        <w:tab/>
        <w:t xml:space="preserve">    </w:t>
      </w:r>
      <w:r w:rsidR="007824D1" w:rsidRPr="009D63B6">
        <w:rPr>
          <w:rFonts w:ascii="Arial" w:hAnsi="Arial" w:cs="Arial"/>
          <w:lang w:val="sk-SK"/>
        </w:rPr>
        <w:sym w:font="Symbol" w:char="F0B7"/>
      </w:r>
    </w:p>
    <w:p w14:paraId="53056313" w14:textId="0B7314BD" w:rsidR="000428BF" w:rsidRPr="009D63B6" w:rsidRDefault="00F21B9A" w:rsidP="002B386A">
      <w:pPr>
        <w:pStyle w:val="Zkladntext"/>
        <w:tabs>
          <w:tab w:val="left" w:pos="5103"/>
          <w:tab w:val="left" w:pos="9072"/>
        </w:tabs>
        <w:spacing w:before="49" w:line="136" w:lineRule="auto"/>
        <w:ind w:left="5103"/>
        <w:rPr>
          <w:b/>
          <w:color w:val="FFFFFF" w:themeColor="background1"/>
          <w:position w:val="-18"/>
          <w:sz w:val="24"/>
          <w:szCs w:val="24"/>
          <w:lang w:val="sk-SK"/>
        </w:rPr>
      </w:pPr>
      <w:r w:rsidRPr="009D63B6">
        <w:rPr>
          <w:b/>
          <w:color w:val="FFFFFF" w:themeColor="background1"/>
          <w:position w:val="-18"/>
          <w:sz w:val="24"/>
          <w:szCs w:val="24"/>
          <w:lang w:val="sk-SK"/>
        </w:rPr>
        <w:t>.</w:t>
      </w:r>
      <w:r w:rsidRPr="009D63B6">
        <w:rPr>
          <w:color w:val="FFFFFF" w:themeColor="background1"/>
          <w:sz w:val="24"/>
          <w:szCs w:val="24"/>
          <w:lang w:val="sk-SK"/>
        </w:rPr>
        <w:tab/>
      </w:r>
      <w:r w:rsidRPr="009D63B6">
        <w:rPr>
          <w:b/>
          <w:color w:val="FFFFFF" w:themeColor="background1"/>
          <w:position w:val="-18"/>
          <w:sz w:val="24"/>
          <w:szCs w:val="24"/>
          <w:lang w:val="sk-SK"/>
        </w:rPr>
        <w:t>.</w:t>
      </w:r>
    </w:p>
    <w:p w14:paraId="372713FA" w14:textId="3CF58D24" w:rsidR="001973D8" w:rsidRPr="009D63B6" w:rsidRDefault="001973D8" w:rsidP="00DD1B5E">
      <w:pPr>
        <w:pStyle w:val="Zkladntext"/>
        <w:tabs>
          <w:tab w:val="left" w:pos="5103"/>
          <w:tab w:val="left" w:pos="9072"/>
        </w:tabs>
        <w:spacing w:before="49" w:line="136" w:lineRule="auto"/>
        <w:ind w:left="5103"/>
        <w:rPr>
          <w:b/>
          <w:position w:val="-18"/>
          <w:sz w:val="24"/>
          <w:szCs w:val="24"/>
          <w:lang w:val="sk-SK"/>
        </w:rPr>
      </w:pPr>
    </w:p>
    <w:p w14:paraId="33347FB6" w14:textId="62C8159D" w:rsidR="0083449D" w:rsidRPr="009D63B6" w:rsidRDefault="0083449D" w:rsidP="00DD1B5E">
      <w:pPr>
        <w:pStyle w:val="Zkladntext"/>
        <w:tabs>
          <w:tab w:val="left" w:pos="5103"/>
          <w:tab w:val="left" w:pos="9072"/>
        </w:tabs>
        <w:spacing w:before="49" w:line="136" w:lineRule="auto"/>
        <w:ind w:left="5103"/>
        <w:rPr>
          <w:b/>
          <w:position w:val="-18"/>
          <w:sz w:val="24"/>
          <w:szCs w:val="24"/>
          <w:lang w:val="sk-SK"/>
        </w:rPr>
      </w:pPr>
    </w:p>
    <w:p w14:paraId="30F22039" w14:textId="53CAEBAB" w:rsidR="0083449D" w:rsidRPr="009D63B6" w:rsidRDefault="0083449D" w:rsidP="00DD1B5E">
      <w:pPr>
        <w:pStyle w:val="Zkladntext"/>
        <w:tabs>
          <w:tab w:val="left" w:pos="5103"/>
          <w:tab w:val="left" w:pos="9072"/>
        </w:tabs>
        <w:spacing w:before="49" w:line="136" w:lineRule="auto"/>
        <w:ind w:left="5103"/>
        <w:rPr>
          <w:b/>
          <w:position w:val="-18"/>
          <w:sz w:val="24"/>
          <w:szCs w:val="24"/>
          <w:lang w:val="sk-SK"/>
        </w:rPr>
      </w:pPr>
    </w:p>
    <w:p w14:paraId="2ABFEB78" w14:textId="77777777" w:rsidR="0083449D" w:rsidRPr="009D63B6" w:rsidRDefault="0083449D" w:rsidP="00DD1B5E">
      <w:pPr>
        <w:pStyle w:val="Zkladntext"/>
        <w:tabs>
          <w:tab w:val="left" w:pos="5103"/>
          <w:tab w:val="left" w:pos="9072"/>
        </w:tabs>
        <w:spacing w:before="49" w:line="136" w:lineRule="auto"/>
        <w:ind w:left="5103"/>
        <w:rPr>
          <w:b/>
          <w:position w:val="-18"/>
          <w:sz w:val="24"/>
          <w:szCs w:val="24"/>
          <w:lang w:val="sk-SK"/>
        </w:rPr>
      </w:pPr>
    </w:p>
    <w:p w14:paraId="227F3804" w14:textId="77777777" w:rsidR="0083449D" w:rsidRPr="009D63B6" w:rsidRDefault="0083449D" w:rsidP="00DD1B5E">
      <w:pPr>
        <w:pStyle w:val="Zkladntext"/>
        <w:tabs>
          <w:tab w:val="left" w:pos="5103"/>
          <w:tab w:val="left" w:pos="9072"/>
        </w:tabs>
        <w:spacing w:before="49" w:line="136" w:lineRule="auto"/>
        <w:ind w:left="5103"/>
        <w:rPr>
          <w:b/>
          <w:position w:val="-18"/>
          <w:sz w:val="24"/>
          <w:szCs w:val="24"/>
          <w:lang w:val="sk-SK"/>
        </w:rPr>
      </w:pPr>
    </w:p>
    <w:p w14:paraId="5B872CE8" w14:textId="77777777" w:rsidR="00987F23" w:rsidRPr="009D63B6" w:rsidRDefault="00987F23">
      <w:pPr>
        <w:rPr>
          <w:sz w:val="24"/>
          <w:szCs w:val="24"/>
          <w:lang w:val="sk-SK"/>
        </w:rPr>
        <w:sectPr w:rsidR="00987F23" w:rsidRPr="009D63B6" w:rsidSect="003C321A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0" w:h="16840" w:code="9"/>
          <w:pgMar w:top="238" w:right="1128" w:bottom="454" w:left="1021" w:header="709" w:footer="567" w:gutter="0"/>
          <w:cols w:space="708"/>
          <w:titlePg/>
          <w:docGrid w:linePitch="299"/>
        </w:sectPr>
      </w:pPr>
    </w:p>
    <w:p w14:paraId="6BD2B684" w14:textId="7E20A232" w:rsidR="00987F23" w:rsidRPr="009D63B6" w:rsidRDefault="00F21B9A" w:rsidP="001669DF">
      <w:pPr>
        <w:ind w:right="-1"/>
        <w:rPr>
          <w:rFonts w:ascii="Arial" w:hAnsi="Arial" w:cs="Arial"/>
          <w:sz w:val="18"/>
          <w:szCs w:val="18"/>
          <w:lang w:val="sk-SK"/>
        </w:rPr>
      </w:pPr>
      <w:r w:rsidRPr="009D63B6">
        <w:rPr>
          <w:rFonts w:ascii="Arial" w:hAnsi="Arial" w:cs="Arial"/>
          <w:sz w:val="18"/>
          <w:szCs w:val="18"/>
          <w:lang w:val="sk-SK"/>
        </w:rPr>
        <w:t>Váš list číslo/zo dňa</w:t>
      </w:r>
      <w:r w:rsidR="009E7487" w:rsidRPr="009D63B6">
        <w:rPr>
          <w:rFonts w:ascii="Arial" w:hAnsi="Arial" w:cs="Arial"/>
          <w:sz w:val="18"/>
          <w:szCs w:val="18"/>
          <w:lang w:val="sk-SK"/>
        </w:rPr>
        <w:t xml:space="preserve">  </w:t>
      </w:r>
    </w:p>
    <w:p w14:paraId="545836D9" w14:textId="1868F6A9" w:rsidR="002A7CD0" w:rsidRPr="009D63B6" w:rsidRDefault="00F21B9A" w:rsidP="00E616EB">
      <w:pPr>
        <w:ind w:left="-284" w:right="-1" w:firstLine="284"/>
        <w:rPr>
          <w:rFonts w:ascii="Arial" w:hAnsi="Arial"/>
          <w:sz w:val="18"/>
          <w:szCs w:val="18"/>
          <w:lang w:val="sk-SK"/>
        </w:rPr>
      </w:pPr>
      <w:r w:rsidRPr="009D63B6">
        <w:rPr>
          <w:sz w:val="18"/>
          <w:szCs w:val="18"/>
          <w:lang w:val="sk-SK"/>
        </w:rPr>
        <w:br w:type="column"/>
      </w:r>
      <w:r w:rsidRPr="009D63B6">
        <w:rPr>
          <w:rFonts w:ascii="Arial" w:hAnsi="Arial"/>
          <w:sz w:val="18"/>
          <w:szCs w:val="18"/>
          <w:lang w:val="sk-SK"/>
        </w:rPr>
        <w:t>Naše</w:t>
      </w:r>
      <w:r w:rsidRPr="009D63B6">
        <w:rPr>
          <w:rFonts w:ascii="Arial" w:hAnsi="Arial"/>
          <w:spacing w:val="-9"/>
          <w:sz w:val="18"/>
          <w:szCs w:val="18"/>
          <w:lang w:val="sk-SK"/>
        </w:rPr>
        <w:t xml:space="preserve"> </w:t>
      </w:r>
      <w:r w:rsidRPr="009D63B6">
        <w:rPr>
          <w:rFonts w:ascii="Arial" w:hAnsi="Arial"/>
          <w:sz w:val="18"/>
          <w:szCs w:val="18"/>
          <w:lang w:val="sk-SK"/>
        </w:rPr>
        <w:t>číslo</w:t>
      </w:r>
      <w:r w:rsidR="009E7487" w:rsidRPr="009D63B6">
        <w:rPr>
          <w:rFonts w:ascii="Arial" w:hAnsi="Arial"/>
          <w:sz w:val="18"/>
          <w:szCs w:val="18"/>
          <w:lang w:val="sk-SK"/>
        </w:rPr>
        <w:t xml:space="preserve">            </w:t>
      </w:r>
      <w:r w:rsidRPr="009D63B6">
        <w:rPr>
          <w:rFonts w:ascii="Arial" w:hAnsi="Arial"/>
          <w:sz w:val="18"/>
          <w:szCs w:val="18"/>
          <w:lang w:val="sk-SK"/>
        </w:rPr>
        <w:br w:type="column"/>
      </w:r>
      <w:r w:rsidR="009E7487" w:rsidRPr="009D63B6">
        <w:rPr>
          <w:rFonts w:ascii="Arial" w:hAnsi="Arial"/>
          <w:sz w:val="18"/>
          <w:szCs w:val="18"/>
          <w:lang w:val="sk-SK"/>
        </w:rPr>
        <w:t xml:space="preserve">     </w:t>
      </w:r>
      <w:r w:rsidR="00042365" w:rsidRPr="009D63B6">
        <w:rPr>
          <w:rFonts w:ascii="Arial" w:hAnsi="Arial"/>
          <w:sz w:val="18"/>
          <w:szCs w:val="18"/>
          <w:lang w:val="sk-SK"/>
        </w:rPr>
        <w:tab/>
      </w:r>
      <w:r w:rsidR="002A7CD0" w:rsidRPr="009D63B6">
        <w:rPr>
          <w:rFonts w:ascii="Arial" w:hAnsi="Arial"/>
          <w:sz w:val="18"/>
          <w:szCs w:val="18"/>
          <w:lang w:val="sk-SK"/>
        </w:rPr>
        <w:t>Vybavuje/referent</w:t>
      </w:r>
    </w:p>
    <w:p w14:paraId="5D0BDDBF" w14:textId="30AC64B7" w:rsidR="00987F23" w:rsidRDefault="00F21B9A" w:rsidP="009D63B6">
      <w:pPr>
        <w:ind w:left="-426" w:right="-1"/>
        <w:jc w:val="right"/>
        <w:rPr>
          <w:rFonts w:ascii="Arial" w:hAnsi="Arial"/>
          <w:sz w:val="18"/>
          <w:szCs w:val="18"/>
          <w:lang w:val="sk-SK"/>
        </w:rPr>
      </w:pPr>
      <w:r w:rsidRPr="009D63B6">
        <w:rPr>
          <w:rFonts w:ascii="Arial" w:hAnsi="Arial"/>
          <w:sz w:val="18"/>
          <w:szCs w:val="18"/>
          <w:lang w:val="sk-SK"/>
        </w:rPr>
        <w:br w:type="column"/>
      </w:r>
      <w:r w:rsidR="001669DF" w:rsidRPr="009D63B6">
        <w:rPr>
          <w:rFonts w:ascii="Arial" w:hAnsi="Arial"/>
          <w:sz w:val="18"/>
          <w:szCs w:val="18"/>
          <w:lang w:val="sk-SK"/>
        </w:rPr>
        <w:t xml:space="preserve">      Bratislava</w:t>
      </w:r>
    </w:p>
    <w:p w14:paraId="60A07AEC" w14:textId="77777777" w:rsidR="0025469C" w:rsidRPr="009D63B6" w:rsidRDefault="0025469C" w:rsidP="009D63B6">
      <w:pPr>
        <w:ind w:left="-426" w:right="-1"/>
        <w:jc w:val="right"/>
        <w:rPr>
          <w:rFonts w:ascii="Arial" w:hAnsi="Arial"/>
          <w:sz w:val="18"/>
          <w:szCs w:val="18"/>
          <w:lang w:val="sk-SK"/>
        </w:rPr>
      </w:pPr>
    </w:p>
    <w:p w14:paraId="2B46C573" w14:textId="06A986FE" w:rsidR="00987F23" w:rsidRPr="009D63B6" w:rsidRDefault="00205130" w:rsidP="009D63B6">
      <w:pPr>
        <w:tabs>
          <w:tab w:val="left" w:pos="284"/>
        </w:tabs>
        <w:ind w:right="-1"/>
        <w:jc w:val="right"/>
        <w:rPr>
          <w:rFonts w:ascii="Arial" w:hAnsi="Arial"/>
          <w:sz w:val="18"/>
          <w:szCs w:val="18"/>
          <w:lang w:val="sk-SK"/>
        </w:rPr>
      </w:pPr>
      <w:r w:rsidRPr="009D63B6">
        <w:rPr>
          <w:rFonts w:ascii="Arial" w:hAnsi="Arial"/>
          <w:sz w:val="18"/>
          <w:szCs w:val="18"/>
          <w:lang w:val="sk-SK"/>
        </w:rPr>
        <w:t xml:space="preserve">        </w:t>
      </w:r>
    </w:p>
    <w:p w14:paraId="5511972E" w14:textId="77777777" w:rsidR="00987F23" w:rsidRPr="009D63B6" w:rsidRDefault="00987F23" w:rsidP="00205130">
      <w:pPr>
        <w:ind w:right="-1"/>
        <w:rPr>
          <w:sz w:val="18"/>
          <w:szCs w:val="18"/>
          <w:lang w:val="sk-SK"/>
        </w:rPr>
        <w:sectPr w:rsidR="00987F23" w:rsidRPr="009D63B6" w:rsidSect="009E7487">
          <w:type w:val="continuous"/>
          <w:pgSz w:w="11900" w:h="16840"/>
          <w:pgMar w:top="140" w:right="1268" w:bottom="280" w:left="1560" w:header="708" w:footer="708" w:gutter="0"/>
          <w:cols w:num="4" w:space="190" w:equalWidth="0">
            <w:col w:w="1987" w:space="566"/>
            <w:col w:w="1987" w:space="566"/>
            <w:col w:w="1701" w:space="567"/>
            <w:col w:w="1698"/>
          </w:cols>
        </w:sectPr>
      </w:pPr>
    </w:p>
    <w:p w14:paraId="60630730" w14:textId="77777777" w:rsidR="0025469C" w:rsidRDefault="0025469C" w:rsidP="00205130">
      <w:pPr>
        <w:pStyle w:val="Zkladntext"/>
        <w:ind w:left="113" w:right="-1"/>
        <w:rPr>
          <w:rFonts w:ascii="Arial" w:hAnsi="Arial"/>
          <w:spacing w:val="-9"/>
          <w:sz w:val="24"/>
          <w:szCs w:val="24"/>
          <w:lang w:val="sk-SK"/>
        </w:rPr>
      </w:pPr>
    </w:p>
    <w:p w14:paraId="5E8262EA" w14:textId="21DE189D" w:rsidR="00205130" w:rsidRPr="009D63B6" w:rsidRDefault="00F21B9A" w:rsidP="00205130">
      <w:pPr>
        <w:pStyle w:val="Zkladntext"/>
        <w:ind w:left="113" w:right="-1"/>
        <w:rPr>
          <w:rFonts w:ascii="Arial" w:hAnsi="Arial"/>
          <w:spacing w:val="-9"/>
          <w:sz w:val="24"/>
          <w:szCs w:val="24"/>
          <w:lang w:val="sk-SK"/>
        </w:rPr>
      </w:pPr>
      <w:r w:rsidRPr="009D63B6">
        <w:rPr>
          <w:rFonts w:ascii="Arial" w:hAnsi="Arial"/>
          <w:spacing w:val="-9"/>
          <w:sz w:val="24"/>
          <w:szCs w:val="24"/>
          <w:lang w:val="sk-SK"/>
        </w:rPr>
        <w:t xml:space="preserve">Vec                                                                                      </w:t>
      </w:r>
    </w:p>
    <w:p w14:paraId="793E6728" w14:textId="21E6598B" w:rsidR="009326FE" w:rsidRDefault="0025469C" w:rsidP="00205130">
      <w:pPr>
        <w:pStyle w:val="Zkladntext"/>
        <w:ind w:left="113" w:right="-1"/>
        <w:rPr>
          <w:rFonts w:ascii="Arial" w:hAnsi="Arial"/>
          <w:sz w:val="24"/>
          <w:szCs w:val="24"/>
          <w:lang w:val="sk-SK"/>
        </w:rPr>
      </w:pPr>
      <w:r w:rsidRPr="0025469C">
        <w:rPr>
          <w:rFonts w:ascii="Arial" w:hAnsi="Arial"/>
          <w:sz w:val="24"/>
          <w:szCs w:val="24"/>
          <w:lang w:val="sk-SK"/>
        </w:rPr>
        <w:t>Oznámenie o vyradení odborného hodnotiteľa z databázy odborných hodnotiteľov</w:t>
      </w:r>
    </w:p>
    <w:p w14:paraId="1D05FC12" w14:textId="09A3F876" w:rsidR="0025469C" w:rsidRDefault="0025469C" w:rsidP="00205130">
      <w:pPr>
        <w:pStyle w:val="Zkladntext"/>
        <w:ind w:left="113" w:right="-1"/>
        <w:rPr>
          <w:rFonts w:ascii="Arial" w:hAnsi="Arial"/>
          <w:sz w:val="24"/>
          <w:szCs w:val="24"/>
          <w:lang w:val="sk-SK"/>
        </w:rPr>
      </w:pPr>
    </w:p>
    <w:p w14:paraId="727F8A00" w14:textId="77777777" w:rsidR="0025469C" w:rsidRPr="0025469C" w:rsidRDefault="0025469C" w:rsidP="00205130">
      <w:pPr>
        <w:pStyle w:val="Zkladntext"/>
        <w:ind w:left="113" w:right="-1"/>
        <w:rPr>
          <w:rFonts w:ascii="Arial" w:hAnsi="Arial"/>
          <w:sz w:val="24"/>
          <w:szCs w:val="24"/>
          <w:lang w:val="sk-SK"/>
        </w:rPr>
      </w:pPr>
    </w:p>
    <w:p w14:paraId="7D307434" w14:textId="6C79C3C6" w:rsidR="00FD3D62" w:rsidRPr="009D63B6" w:rsidRDefault="0025469C" w:rsidP="00FD3D62">
      <w:pPr>
        <w:pStyle w:val="Zkladntext"/>
        <w:tabs>
          <w:tab w:val="left" w:pos="8931"/>
        </w:tabs>
        <w:spacing w:before="91"/>
        <w:ind w:left="113" w:right="-1" w:firstLine="607"/>
        <w:jc w:val="both"/>
        <w:rPr>
          <w:rFonts w:ascii="Arial" w:hAnsi="Arial"/>
          <w:sz w:val="24"/>
          <w:szCs w:val="24"/>
          <w:lang w:val="sk-SK"/>
        </w:rPr>
      </w:pPr>
      <w:r w:rsidRPr="0025469C">
        <w:rPr>
          <w:rFonts w:ascii="Arial" w:hAnsi="Arial"/>
          <w:sz w:val="24"/>
          <w:szCs w:val="24"/>
          <w:lang w:val="sk-SK"/>
        </w:rPr>
        <w:t xml:space="preserve">V súlade s dokumentom Príručka pre odborného hodnotiteľa v rámci operačného programu Technická pomoc pre programové obdobie 2014-2020, si vás dovoľujem informovať, že ste na základe (uviesť relevantné odôvodnenie), bol/a odvolaný/á z funkcie odborného hodnotiteľa žiadostí o nenávratný finančný príspevok v rámci operačného programu Technická pomoc, s účinnosťou </w:t>
      </w:r>
      <w:del w:id="17" w:author="Autor" w:date="2022-07-04T13:57:00Z">
        <w:r w:rsidRPr="0025469C">
          <w:rPr>
            <w:rFonts w:ascii="Arial" w:hAnsi="Arial"/>
            <w:sz w:val="24"/>
            <w:szCs w:val="24"/>
            <w:lang w:val="sk-SK"/>
          </w:rPr>
          <w:delText xml:space="preserve"> </w:delText>
        </w:r>
      </w:del>
      <w:r w:rsidRPr="0025469C">
        <w:rPr>
          <w:rFonts w:ascii="Arial" w:hAnsi="Arial"/>
          <w:sz w:val="24"/>
          <w:szCs w:val="24"/>
          <w:lang w:val="sk-SK"/>
        </w:rPr>
        <w:t>od DD. MM. RRRR.</w:t>
      </w:r>
    </w:p>
    <w:p w14:paraId="29106C48" w14:textId="77777777" w:rsidR="0025469C" w:rsidRDefault="0025469C" w:rsidP="00205130">
      <w:pPr>
        <w:pStyle w:val="Zkladntext"/>
        <w:spacing w:before="91"/>
        <w:ind w:right="-1" w:firstLine="720"/>
        <w:jc w:val="both"/>
        <w:rPr>
          <w:rFonts w:ascii="Arial" w:hAnsi="Arial"/>
          <w:spacing w:val="-3"/>
          <w:sz w:val="24"/>
          <w:szCs w:val="24"/>
          <w:lang w:val="sk-SK"/>
        </w:rPr>
      </w:pPr>
    </w:p>
    <w:p w14:paraId="5689DC3F" w14:textId="1AC5DED8" w:rsidR="00DD1B5E" w:rsidRPr="009D63B6" w:rsidRDefault="0025469C" w:rsidP="00205130">
      <w:pPr>
        <w:pStyle w:val="Zkladntext"/>
        <w:spacing w:before="91"/>
        <w:ind w:right="-1" w:firstLine="720"/>
        <w:jc w:val="both"/>
        <w:rPr>
          <w:rFonts w:ascii="Arial" w:hAnsi="Arial"/>
          <w:sz w:val="24"/>
          <w:szCs w:val="24"/>
          <w:lang w:val="sk-SK"/>
        </w:rPr>
      </w:pPr>
      <w:r>
        <w:rPr>
          <w:rFonts w:ascii="Arial" w:hAnsi="Arial"/>
          <w:spacing w:val="-3"/>
          <w:sz w:val="24"/>
          <w:szCs w:val="24"/>
          <w:lang w:val="sk-SK"/>
        </w:rPr>
        <w:t>S úctou</w:t>
      </w:r>
    </w:p>
    <w:p w14:paraId="01D33CB9" w14:textId="77777777" w:rsidR="00A97F93" w:rsidRPr="009D63B6" w:rsidRDefault="00A97F93" w:rsidP="008C7EF5">
      <w:pPr>
        <w:pStyle w:val="Zkladntext"/>
        <w:ind w:right="-1"/>
        <w:rPr>
          <w:sz w:val="24"/>
          <w:szCs w:val="24"/>
          <w:lang w:val="sk-SK"/>
        </w:rPr>
      </w:pPr>
    </w:p>
    <w:p w14:paraId="1FCD44E6" w14:textId="2D5ECD97" w:rsidR="00A97F93" w:rsidRPr="009D63B6" w:rsidRDefault="00A97F93" w:rsidP="00205130">
      <w:pPr>
        <w:pStyle w:val="Zkladntext"/>
        <w:ind w:left="113" w:right="-1"/>
        <w:rPr>
          <w:sz w:val="24"/>
          <w:szCs w:val="24"/>
          <w:lang w:val="sk-SK"/>
        </w:rPr>
      </w:pPr>
    </w:p>
    <w:p w14:paraId="2901EF5A" w14:textId="77777777" w:rsidR="0083449D" w:rsidRPr="009D63B6" w:rsidRDefault="0083449D" w:rsidP="00205130">
      <w:pPr>
        <w:pStyle w:val="Zkladntext"/>
        <w:ind w:left="113" w:right="-1"/>
        <w:rPr>
          <w:sz w:val="24"/>
          <w:szCs w:val="24"/>
          <w:lang w:val="sk-SK"/>
        </w:rPr>
      </w:pPr>
    </w:p>
    <w:p w14:paraId="68A21EE8" w14:textId="109C1CF2" w:rsidR="0025469C" w:rsidRPr="0025469C" w:rsidRDefault="0025469C" w:rsidP="0025469C">
      <w:pPr>
        <w:pStyle w:val="Zkladntext"/>
        <w:ind w:left="142" w:right="-1"/>
        <w:rPr>
          <w:rFonts w:ascii="Arial" w:hAnsi="Arial"/>
          <w:sz w:val="24"/>
          <w:szCs w:val="24"/>
          <w:u w:val="single"/>
          <w:lang w:val="sk-SK"/>
        </w:rPr>
      </w:pPr>
      <w:r w:rsidRPr="0025469C">
        <w:rPr>
          <w:rFonts w:ascii="Arial" w:hAnsi="Arial"/>
          <w:sz w:val="24"/>
          <w:szCs w:val="24"/>
          <w:u w:val="single"/>
          <w:lang w:val="sk-SK"/>
        </w:rPr>
        <w:t>Príloha</w:t>
      </w:r>
    </w:p>
    <w:p w14:paraId="20D8EE2C" w14:textId="5336C710" w:rsidR="00077725" w:rsidRPr="009D63B6" w:rsidRDefault="0025469C" w:rsidP="0025469C">
      <w:pPr>
        <w:pStyle w:val="Zkladntext"/>
        <w:ind w:left="142" w:right="-1"/>
        <w:rPr>
          <w:rFonts w:ascii="Arial" w:hAnsi="Arial"/>
          <w:sz w:val="24"/>
          <w:szCs w:val="24"/>
          <w:lang w:val="sk-SK"/>
        </w:rPr>
      </w:pPr>
      <w:r w:rsidRPr="0025469C">
        <w:rPr>
          <w:rFonts w:ascii="Arial" w:hAnsi="Arial"/>
          <w:sz w:val="24"/>
          <w:szCs w:val="24"/>
          <w:lang w:val="sk-SK"/>
        </w:rPr>
        <w:t>Odvolací dekrét</w:t>
      </w:r>
    </w:p>
    <w:p w14:paraId="3D35C475" w14:textId="77777777" w:rsidR="00A92E65" w:rsidRPr="009D63B6" w:rsidRDefault="00A92E65" w:rsidP="00205130">
      <w:pPr>
        <w:pStyle w:val="Zkladntext"/>
        <w:ind w:right="-1"/>
        <w:rPr>
          <w:rFonts w:ascii="Arial" w:hAnsi="Arial"/>
          <w:sz w:val="24"/>
          <w:szCs w:val="24"/>
          <w:lang w:val="sk-SK"/>
        </w:rPr>
      </w:pPr>
    </w:p>
    <w:p w14:paraId="52BE985D" w14:textId="77777777" w:rsidR="00DD1B5E" w:rsidRPr="009D63B6" w:rsidRDefault="00A97F93" w:rsidP="00205130">
      <w:pPr>
        <w:pStyle w:val="Zkladntext"/>
        <w:ind w:right="-1"/>
        <w:rPr>
          <w:rFonts w:ascii="Arial" w:hAnsi="Arial"/>
          <w:sz w:val="24"/>
          <w:szCs w:val="24"/>
          <w:lang w:val="sk-SK"/>
        </w:rPr>
      </w:pPr>
      <w:r w:rsidRPr="009D63B6">
        <w:rPr>
          <w:rFonts w:ascii="Arial" w:hAnsi="Arial"/>
          <w:sz w:val="24"/>
          <w:szCs w:val="24"/>
          <w:lang w:val="sk-SK"/>
        </w:rPr>
        <w:tab/>
      </w:r>
      <w:r w:rsidRPr="009D63B6">
        <w:rPr>
          <w:rFonts w:ascii="Arial" w:hAnsi="Arial"/>
          <w:sz w:val="24"/>
          <w:szCs w:val="24"/>
          <w:lang w:val="sk-SK"/>
        </w:rPr>
        <w:tab/>
      </w:r>
      <w:r w:rsidR="00DD1B5E" w:rsidRPr="009D63B6">
        <w:rPr>
          <w:rFonts w:ascii="Arial" w:hAnsi="Arial"/>
          <w:sz w:val="24"/>
          <w:szCs w:val="24"/>
          <w:lang w:val="sk-SK"/>
        </w:rPr>
        <w:tab/>
      </w:r>
      <w:r w:rsidR="00DD1B5E" w:rsidRPr="009D63B6">
        <w:rPr>
          <w:rFonts w:ascii="Arial" w:hAnsi="Arial"/>
          <w:sz w:val="24"/>
          <w:szCs w:val="24"/>
          <w:lang w:val="sk-SK"/>
        </w:rPr>
        <w:tab/>
      </w:r>
      <w:r w:rsidR="00DD1B5E" w:rsidRPr="009D63B6">
        <w:rPr>
          <w:rFonts w:ascii="Arial" w:hAnsi="Arial"/>
          <w:sz w:val="24"/>
          <w:szCs w:val="24"/>
          <w:lang w:val="sk-SK"/>
        </w:rPr>
        <w:tab/>
      </w:r>
      <w:r w:rsidR="00DD1B5E" w:rsidRPr="009D63B6">
        <w:rPr>
          <w:rFonts w:ascii="Arial" w:hAnsi="Arial"/>
          <w:sz w:val="24"/>
          <w:szCs w:val="24"/>
          <w:lang w:val="sk-SK"/>
        </w:rPr>
        <w:tab/>
      </w:r>
      <w:r w:rsidR="00DD1B5E" w:rsidRPr="009D63B6">
        <w:rPr>
          <w:rFonts w:ascii="Arial" w:hAnsi="Arial"/>
          <w:sz w:val="24"/>
          <w:szCs w:val="24"/>
          <w:lang w:val="sk-SK"/>
        </w:rPr>
        <w:tab/>
      </w:r>
      <w:r w:rsidR="00DD1B5E" w:rsidRPr="009D63B6">
        <w:rPr>
          <w:rFonts w:ascii="Arial" w:hAnsi="Arial"/>
          <w:sz w:val="24"/>
          <w:szCs w:val="24"/>
          <w:lang w:val="sk-SK"/>
        </w:rPr>
        <w:tab/>
      </w:r>
      <w:r w:rsidR="00DD1B5E" w:rsidRPr="009D63B6">
        <w:rPr>
          <w:rFonts w:ascii="Arial" w:hAnsi="Arial"/>
          <w:sz w:val="24"/>
          <w:szCs w:val="24"/>
          <w:lang w:val="sk-SK"/>
        </w:rPr>
        <w:tab/>
      </w:r>
    </w:p>
    <w:p w14:paraId="3CEF60CB" w14:textId="0594C048" w:rsidR="00FD3D62" w:rsidRPr="009D63B6" w:rsidRDefault="00FD3D62" w:rsidP="00FD3D62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sz w:val="24"/>
          <w:szCs w:val="24"/>
          <w:lang w:val="sk-SK"/>
        </w:rPr>
      </w:pPr>
    </w:p>
    <w:p w14:paraId="36A14E91" w14:textId="654FE44B" w:rsidR="0083449D" w:rsidRPr="009D63B6" w:rsidRDefault="0083449D" w:rsidP="00FD3D62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sz w:val="24"/>
          <w:szCs w:val="24"/>
          <w:lang w:val="sk-SK"/>
        </w:rPr>
      </w:pPr>
    </w:p>
    <w:p w14:paraId="44F6065C" w14:textId="77777777" w:rsidR="0083449D" w:rsidRPr="009D63B6" w:rsidRDefault="0083449D" w:rsidP="00FD3D62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sz w:val="24"/>
          <w:szCs w:val="24"/>
          <w:lang w:val="sk-SK"/>
        </w:rPr>
      </w:pPr>
    </w:p>
    <w:p w14:paraId="46612B81" w14:textId="77777777" w:rsidR="00FD3D62" w:rsidRPr="009D63B6" w:rsidRDefault="00FD3D62" w:rsidP="00FD3D62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sz w:val="24"/>
          <w:szCs w:val="24"/>
          <w:lang w:val="sk-SK"/>
        </w:rPr>
      </w:pPr>
    </w:p>
    <w:p w14:paraId="18CED2F3" w14:textId="77777777" w:rsidR="00FD3D62" w:rsidRPr="009D63B6" w:rsidRDefault="00FD3D62" w:rsidP="00FD3D62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sz w:val="24"/>
          <w:szCs w:val="24"/>
          <w:lang w:val="sk-SK"/>
        </w:rPr>
      </w:pPr>
    </w:p>
    <w:p w14:paraId="1C393B93" w14:textId="77777777" w:rsidR="0025469C" w:rsidRPr="0025469C" w:rsidRDefault="00DD1B5E" w:rsidP="0025469C">
      <w:pPr>
        <w:pStyle w:val="Zkladntext"/>
        <w:ind w:left="113" w:right="-1"/>
        <w:rPr>
          <w:rFonts w:ascii="Arial" w:hAnsi="Arial" w:cs="Arial"/>
          <w:sz w:val="24"/>
          <w:szCs w:val="24"/>
          <w:lang w:val="sk-SK"/>
        </w:rPr>
      </w:pPr>
      <w:r w:rsidRPr="009D63B6">
        <w:rPr>
          <w:sz w:val="24"/>
          <w:szCs w:val="24"/>
          <w:lang w:val="sk-SK"/>
        </w:rPr>
        <w:tab/>
      </w:r>
      <w:r w:rsidRPr="009D63B6">
        <w:rPr>
          <w:sz w:val="24"/>
          <w:szCs w:val="24"/>
          <w:lang w:val="sk-SK"/>
        </w:rPr>
        <w:tab/>
      </w:r>
      <w:r w:rsidRPr="009D63B6">
        <w:rPr>
          <w:sz w:val="24"/>
          <w:szCs w:val="24"/>
          <w:lang w:val="sk-SK"/>
        </w:rPr>
        <w:tab/>
      </w:r>
      <w:r w:rsidRPr="009D63B6">
        <w:rPr>
          <w:sz w:val="24"/>
          <w:szCs w:val="24"/>
          <w:lang w:val="sk-SK"/>
        </w:rPr>
        <w:tab/>
      </w:r>
      <w:r w:rsidRPr="009D63B6">
        <w:rPr>
          <w:sz w:val="24"/>
          <w:szCs w:val="24"/>
          <w:lang w:val="sk-SK"/>
        </w:rPr>
        <w:tab/>
      </w:r>
      <w:r w:rsidR="00E135DA" w:rsidRPr="009D63B6">
        <w:rPr>
          <w:sz w:val="24"/>
          <w:szCs w:val="24"/>
          <w:lang w:val="sk-SK"/>
        </w:rPr>
        <w:tab/>
      </w:r>
      <w:r w:rsidR="00E135DA" w:rsidRPr="009D63B6">
        <w:rPr>
          <w:sz w:val="24"/>
          <w:szCs w:val="24"/>
          <w:lang w:val="sk-SK"/>
        </w:rPr>
        <w:tab/>
      </w:r>
      <w:r w:rsidR="00947C0C" w:rsidRPr="009D63B6">
        <w:rPr>
          <w:sz w:val="24"/>
          <w:szCs w:val="24"/>
          <w:lang w:val="sk-SK"/>
        </w:rPr>
        <w:t xml:space="preserve">        </w:t>
      </w:r>
      <w:r w:rsidR="0025469C" w:rsidRPr="0025469C">
        <w:rPr>
          <w:rFonts w:ascii="Arial" w:hAnsi="Arial" w:cs="Arial"/>
          <w:sz w:val="24"/>
          <w:szCs w:val="24"/>
          <w:lang w:val="sk-SK"/>
        </w:rPr>
        <w:t>meno, priezvisko, titul</w:t>
      </w:r>
    </w:p>
    <w:p w14:paraId="439118A4" w14:textId="7404E79A" w:rsidR="009D63B6" w:rsidRPr="009D63B6" w:rsidRDefault="0025469C" w:rsidP="0025469C">
      <w:pPr>
        <w:pStyle w:val="Zkladntext"/>
        <w:ind w:left="113" w:right="-1"/>
        <w:rPr>
          <w:rFonts w:ascii="Arial" w:hAnsi="Arial" w:cs="Arial"/>
          <w:sz w:val="24"/>
          <w:szCs w:val="24"/>
          <w:lang w:val="sk-SK"/>
        </w:rPr>
        <w:sectPr w:rsidR="009D63B6" w:rsidRPr="009D63B6" w:rsidSect="006809C5">
          <w:type w:val="continuous"/>
          <w:pgSz w:w="11900" w:h="16840" w:code="9"/>
          <w:pgMar w:top="142" w:right="1134" w:bottom="567" w:left="1418" w:header="709" w:footer="851" w:gutter="0"/>
          <w:cols w:space="708"/>
        </w:sectPr>
      </w:pPr>
      <w:r>
        <w:rPr>
          <w:rFonts w:ascii="Arial" w:hAnsi="Arial" w:cs="Arial"/>
          <w:sz w:val="24"/>
          <w:szCs w:val="24"/>
          <w:lang w:val="sk-SK"/>
        </w:rPr>
        <w:tab/>
      </w:r>
      <w:r>
        <w:rPr>
          <w:rFonts w:ascii="Arial" w:hAnsi="Arial" w:cs="Arial"/>
          <w:sz w:val="24"/>
          <w:szCs w:val="24"/>
          <w:lang w:val="sk-SK"/>
        </w:rPr>
        <w:tab/>
      </w:r>
      <w:r>
        <w:rPr>
          <w:rFonts w:ascii="Arial" w:hAnsi="Arial" w:cs="Arial"/>
          <w:sz w:val="24"/>
          <w:szCs w:val="24"/>
          <w:lang w:val="sk-SK"/>
        </w:rPr>
        <w:tab/>
      </w:r>
      <w:r>
        <w:rPr>
          <w:rFonts w:ascii="Arial" w:hAnsi="Arial" w:cs="Arial"/>
          <w:sz w:val="24"/>
          <w:szCs w:val="24"/>
          <w:lang w:val="sk-SK"/>
        </w:rPr>
        <w:tab/>
      </w:r>
      <w:r>
        <w:rPr>
          <w:rFonts w:ascii="Arial" w:hAnsi="Arial" w:cs="Arial"/>
          <w:sz w:val="24"/>
          <w:szCs w:val="24"/>
          <w:lang w:val="sk-SK"/>
        </w:rPr>
        <w:tab/>
      </w:r>
      <w:r>
        <w:rPr>
          <w:rFonts w:ascii="Arial" w:hAnsi="Arial" w:cs="Arial"/>
          <w:sz w:val="24"/>
          <w:szCs w:val="24"/>
          <w:lang w:val="sk-SK"/>
        </w:rPr>
        <w:tab/>
      </w:r>
      <w:r>
        <w:rPr>
          <w:rFonts w:ascii="Arial" w:hAnsi="Arial" w:cs="Arial"/>
          <w:sz w:val="24"/>
          <w:szCs w:val="24"/>
          <w:lang w:val="sk-SK"/>
        </w:rPr>
        <w:tab/>
        <w:t xml:space="preserve">                  </w:t>
      </w:r>
      <w:r w:rsidRPr="0025469C">
        <w:rPr>
          <w:rFonts w:ascii="Arial" w:hAnsi="Arial" w:cs="Arial"/>
          <w:sz w:val="24"/>
          <w:szCs w:val="24"/>
          <w:lang w:val="sk-SK"/>
        </w:rPr>
        <w:t>funkcia</w:t>
      </w:r>
    </w:p>
    <w:p w14:paraId="56688E7B" w14:textId="77777777" w:rsidR="00077725" w:rsidRPr="009D63B6" w:rsidRDefault="00077725" w:rsidP="00077725">
      <w:pPr>
        <w:spacing w:before="69" w:line="324" w:lineRule="auto"/>
        <w:ind w:right="977"/>
        <w:rPr>
          <w:rFonts w:ascii="Arial" w:hAnsi="Arial" w:cs="Arial"/>
          <w:sz w:val="18"/>
          <w:szCs w:val="18"/>
          <w:lang w:val="sk-SK"/>
        </w:rPr>
        <w:sectPr w:rsidR="00077725" w:rsidRPr="009D63B6" w:rsidSect="006F6139">
          <w:type w:val="continuous"/>
          <w:pgSz w:w="11900" w:h="16840"/>
          <w:pgMar w:top="140" w:right="1127" w:bottom="280" w:left="1418" w:header="708" w:footer="0" w:gutter="0"/>
          <w:cols w:num="4" w:space="397" w:equalWidth="0">
            <w:col w:w="1361" w:space="397"/>
            <w:col w:w="2269" w:space="397"/>
            <w:col w:w="2269" w:space="397"/>
            <w:col w:w="2265"/>
          </w:cols>
        </w:sectPr>
      </w:pPr>
    </w:p>
    <w:p w14:paraId="042EE01A" w14:textId="4A480CD6" w:rsidR="00987F23" w:rsidRPr="009D63B6" w:rsidRDefault="00987F23" w:rsidP="00065AFA">
      <w:pPr>
        <w:rPr>
          <w:lang w:val="sk-SK"/>
        </w:rPr>
      </w:pPr>
    </w:p>
    <w:sectPr w:rsidR="00987F23" w:rsidRPr="009D63B6" w:rsidSect="006A5CAA">
      <w:type w:val="continuous"/>
      <w:pgSz w:w="11900" w:h="16840"/>
      <w:pgMar w:top="140" w:right="1127" w:bottom="28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F6C08" w14:textId="77777777" w:rsidR="00CA5071" w:rsidRDefault="00CA5071" w:rsidP="00A35F25">
      <w:r>
        <w:separator/>
      </w:r>
    </w:p>
  </w:endnote>
  <w:endnote w:type="continuationSeparator" w:id="0">
    <w:p w14:paraId="26E4368C" w14:textId="77777777" w:rsidR="00CA5071" w:rsidRDefault="00CA5071" w:rsidP="00A35F25">
      <w:r>
        <w:continuationSeparator/>
      </w:r>
    </w:p>
  </w:endnote>
  <w:endnote w:type="continuationNotice" w:id="1">
    <w:p w14:paraId="47F9711A" w14:textId="77777777" w:rsidR="00CA5071" w:rsidRDefault="00CA50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Y="1"/>
      <w:tblOverlap w:val="never"/>
      <w:tblW w:w="9214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560"/>
      <w:gridCol w:w="3543"/>
      <w:gridCol w:w="2976"/>
      <w:gridCol w:w="1135"/>
    </w:tblGrid>
    <w:tr w:rsidR="00CD6560" w:rsidRPr="00DF7DC2" w14:paraId="4AB31B11" w14:textId="77777777" w:rsidTr="005C73C5">
      <w:trPr>
        <w:trHeight w:val="270"/>
      </w:trPr>
      <w:tc>
        <w:tcPr>
          <w:tcW w:w="1560" w:type="dxa"/>
        </w:tcPr>
        <w:p w14:paraId="7FA5DF5E" w14:textId="30DAFFBD" w:rsidR="00CD6560" w:rsidRPr="00A76651" w:rsidRDefault="00CD6560" w:rsidP="005C73C5">
          <w:pPr>
            <w:jc w:val="center"/>
            <w:rPr>
              <w:szCs w:val="24"/>
            </w:rPr>
          </w:pPr>
          <w:proofErr w:type="spellStart"/>
          <w:r w:rsidRPr="00F77EC5">
            <w:rPr>
              <w:sz w:val="18"/>
              <w:szCs w:val="18"/>
            </w:rPr>
            <w:t>Telefón</w:t>
          </w:r>
          <w:proofErr w:type="spellEnd"/>
          <w:r w:rsidRPr="00352EBB">
            <w:rPr>
              <w:b/>
              <w:color w:val="1A699A"/>
              <w:sz w:val="18"/>
              <w:szCs w:val="18"/>
            </w:rPr>
            <w:t xml:space="preserve"> </w:t>
          </w:r>
          <w:r w:rsidRPr="00352EBB">
            <w:rPr>
              <w:b/>
              <w:color w:val="1A699A"/>
              <w:sz w:val="18"/>
              <w:szCs w:val="18"/>
            </w:rPr>
            <w:fldChar w:fldCharType="begin"/>
          </w:r>
          <w:r w:rsidRPr="00352EBB">
            <w:rPr>
              <w:b/>
              <w:color w:val="1A699A"/>
              <w:sz w:val="18"/>
              <w:szCs w:val="18"/>
            </w:rPr>
            <w:instrText xml:space="preserve"> DOCPROPERTY  FSC#SKEDITIONREG@103.510:viz_fileresporg  \* MERGEFORMAT </w:instrText>
          </w:r>
          <w:r w:rsidRPr="00352EBB">
            <w:rPr>
              <w:b/>
              <w:color w:val="1A699A"/>
              <w:sz w:val="18"/>
              <w:szCs w:val="18"/>
            </w:rPr>
            <w:fldChar w:fldCharType="end"/>
          </w:r>
        </w:p>
      </w:tc>
      <w:tc>
        <w:tcPr>
          <w:tcW w:w="3543" w:type="dxa"/>
        </w:tcPr>
        <w:p w14:paraId="19770439" w14:textId="77777777" w:rsidR="00CD6560" w:rsidRPr="00F77EC5" w:rsidRDefault="00CD6560" w:rsidP="005C73C5">
          <w:pPr>
            <w:jc w:val="center"/>
            <w:rPr>
              <w:sz w:val="18"/>
              <w:szCs w:val="18"/>
            </w:rPr>
          </w:pPr>
          <w:r w:rsidRPr="00F77EC5">
            <w:rPr>
              <w:sz w:val="18"/>
              <w:szCs w:val="18"/>
            </w:rPr>
            <w:t>E-mail</w:t>
          </w:r>
        </w:p>
      </w:tc>
      <w:tc>
        <w:tcPr>
          <w:tcW w:w="2976" w:type="dxa"/>
        </w:tcPr>
        <w:p w14:paraId="05E9C7EA" w14:textId="77777777" w:rsidR="00CD6560" w:rsidRPr="00F77EC5" w:rsidRDefault="00CD6560" w:rsidP="005C73C5">
          <w:pPr>
            <w:spacing w:line="276" w:lineRule="auto"/>
            <w:jc w:val="center"/>
            <w:rPr>
              <w:sz w:val="18"/>
              <w:szCs w:val="18"/>
            </w:rPr>
          </w:pPr>
          <w:r w:rsidRPr="00F77EC5">
            <w:rPr>
              <w:sz w:val="18"/>
              <w:szCs w:val="18"/>
            </w:rPr>
            <w:t>Internet</w:t>
          </w:r>
        </w:p>
      </w:tc>
      <w:tc>
        <w:tcPr>
          <w:tcW w:w="1135" w:type="dxa"/>
        </w:tcPr>
        <w:p w14:paraId="74A7213D" w14:textId="77777777" w:rsidR="00CD6560" w:rsidRPr="00DF7DC2" w:rsidRDefault="00CD6560" w:rsidP="005C73C5">
          <w:pPr>
            <w:jc w:val="center"/>
            <w:rPr>
              <w:sz w:val="18"/>
              <w:szCs w:val="18"/>
            </w:rPr>
          </w:pPr>
          <w:r w:rsidRPr="00DF7DC2">
            <w:rPr>
              <w:sz w:val="18"/>
              <w:szCs w:val="18"/>
            </w:rPr>
            <w:t>IČO</w:t>
          </w:r>
        </w:p>
      </w:tc>
    </w:tr>
    <w:tr w:rsidR="00CD6560" w:rsidRPr="00DF7DC2" w14:paraId="59551042" w14:textId="77777777" w:rsidTr="005C73C5">
      <w:tc>
        <w:tcPr>
          <w:tcW w:w="1560" w:type="dxa"/>
        </w:tcPr>
        <w:p w14:paraId="54224965" w14:textId="77777777" w:rsidR="00CD6560" w:rsidRPr="00CD6560" w:rsidRDefault="00CD6560" w:rsidP="005C73C5">
          <w:pPr>
            <w:spacing w:before="69" w:line="360" w:lineRule="auto"/>
            <w:ind w:right="17"/>
            <w:jc w:val="center"/>
            <w:rPr>
              <w:sz w:val="18"/>
              <w:szCs w:val="18"/>
            </w:rPr>
          </w:pPr>
          <w:r w:rsidRPr="00A97F93">
            <w:rPr>
              <w:sz w:val="18"/>
              <w:szCs w:val="18"/>
            </w:rPr>
            <w:t>02/2092 8XXX</w:t>
          </w:r>
        </w:p>
      </w:tc>
      <w:tc>
        <w:tcPr>
          <w:tcW w:w="3543" w:type="dxa"/>
        </w:tcPr>
        <w:p w14:paraId="426688F3" w14:textId="77777777" w:rsidR="00CD6560" w:rsidRDefault="00000000" w:rsidP="005C73C5">
          <w:pPr>
            <w:spacing w:before="69" w:line="360" w:lineRule="auto"/>
            <w:ind w:right="-113"/>
            <w:jc w:val="center"/>
            <w:rPr>
              <w:sz w:val="18"/>
              <w:szCs w:val="18"/>
            </w:rPr>
          </w:pPr>
          <w:hyperlink r:id="rId1" w:history="1">
            <w:r w:rsidR="00CD6560" w:rsidRPr="00FD1F91">
              <w:rPr>
                <w:rStyle w:val="Hypertextovprepojenie"/>
                <w:sz w:val="18"/>
                <w:szCs w:val="18"/>
              </w:rPr>
              <w:t>meno.priezvisko@vicepremier.gov.sk</w:t>
            </w:r>
          </w:hyperlink>
        </w:p>
        <w:p w14:paraId="72A0A346" w14:textId="607BF70D" w:rsidR="00CD6560" w:rsidRPr="00F77EC5" w:rsidRDefault="00CD6560" w:rsidP="005C73C5">
          <w:pPr>
            <w:spacing w:before="69" w:line="360" w:lineRule="auto"/>
            <w:ind w:right="-113"/>
            <w:jc w:val="center"/>
            <w:rPr>
              <w:sz w:val="18"/>
              <w:szCs w:val="18"/>
            </w:rPr>
          </w:pPr>
          <w:r w:rsidRPr="00F77EC5">
            <w:rPr>
              <w:sz w:val="18"/>
              <w:szCs w:val="18"/>
            </w:rPr>
            <w:fldChar w:fldCharType="begin"/>
          </w:r>
          <w:r w:rsidRPr="00F77EC5">
            <w:rPr>
              <w:sz w:val="18"/>
              <w:szCs w:val="18"/>
            </w:rPr>
            <w:instrText xml:space="preserve"> DOCPROPERTY  FSC#SKEDITIONREG@103.510:viz_extension  \* MERGEFORMAT </w:instrText>
          </w:r>
          <w:r w:rsidRPr="00F77EC5">
            <w:rPr>
              <w:sz w:val="18"/>
              <w:szCs w:val="18"/>
            </w:rPr>
            <w:fldChar w:fldCharType="end"/>
          </w:r>
        </w:p>
      </w:tc>
      <w:tc>
        <w:tcPr>
          <w:tcW w:w="2976" w:type="dxa"/>
        </w:tcPr>
        <w:p w14:paraId="17A49BD5" w14:textId="77777777" w:rsidR="00CD6560" w:rsidRPr="00CD6560" w:rsidRDefault="00000000" w:rsidP="005C73C5">
          <w:pPr>
            <w:spacing w:line="276" w:lineRule="auto"/>
            <w:jc w:val="center"/>
            <w:rPr>
              <w:sz w:val="18"/>
              <w:szCs w:val="18"/>
            </w:rPr>
          </w:pPr>
          <w:hyperlink r:id="rId2" w:history="1">
            <w:r w:rsidR="00CD6560" w:rsidRPr="00FD1F91">
              <w:rPr>
                <w:rStyle w:val="Hypertextovprepojenie"/>
                <w:sz w:val="18"/>
                <w:szCs w:val="18"/>
              </w:rPr>
              <w:t>http://www.vicepremier.gov.sk</w:t>
            </w:r>
          </w:hyperlink>
        </w:p>
      </w:tc>
      <w:tc>
        <w:tcPr>
          <w:tcW w:w="1135" w:type="dxa"/>
        </w:tcPr>
        <w:p w14:paraId="20FB0755" w14:textId="77777777" w:rsidR="00CD6560" w:rsidRPr="00DF7DC2" w:rsidRDefault="00CD6560" w:rsidP="005C73C5">
          <w:pPr>
            <w:jc w:val="center"/>
            <w:rPr>
              <w:sz w:val="18"/>
              <w:szCs w:val="18"/>
            </w:rPr>
          </w:pPr>
          <w:r w:rsidRPr="00DF7DC2">
            <w:rPr>
              <w:sz w:val="18"/>
              <w:szCs w:val="18"/>
            </w:rPr>
            <w:t>50349287</w:t>
          </w:r>
        </w:p>
      </w:tc>
    </w:tr>
  </w:tbl>
  <w:p w14:paraId="2F5D9FA6" w14:textId="77777777" w:rsidR="00CD6560" w:rsidRDefault="00CD656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45F46" w14:textId="11040E8A" w:rsidR="00B20175" w:rsidRPr="00B20175" w:rsidRDefault="00B20175" w:rsidP="00B20175">
    <w:pPr>
      <w:spacing w:before="68" w:line="195" w:lineRule="exact"/>
      <w:ind w:left="651"/>
      <w:rPr>
        <w:rFonts w:ascii="Calibri" w:eastAsia="Calibri" w:hAnsi="Calibri"/>
        <w:b/>
        <w:sz w:val="16"/>
        <w:lang w:val="sk" w:eastAsia="sk"/>
      </w:rPr>
    </w:pPr>
    <w:r w:rsidRPr="00B20175">
      <w:rPr>
        <w:rFonts w:ascii="Calibri" w:eastAsia="Calibri" w:hAnsi="Calibri"/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D155C6" wp14:editId="4B4D8CE9">
              <wp:simplePos x="0" y="0"/>
              <wp:positionH relativeFrom="page">
                <wp:posOffset>6979285</wp:posOffset>
              </wp:positionH>
              <wp:positionV relativeFrom="paragraph">
                <wp:posOffset>65405</wp:posOffset>
              </wp:positionV>
              <wp:extent cx="0" cy="781685"/>
              <wp:effectExtent l="16510" t="12700" r="12065" b="15240"/>
              <wp:wrapNone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81685"/>
                      </a:xfrm>
                      <a:prstGeom prst="line">
                        <a:avLst/>
                      </a:prstGeom>
                      <a:noFill/>
                      <a:ln w="16764">
                        <a:solidFill>
                          <a:srgbClr val="EC1C23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CC03F5" id="Rovná spojnica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49.55pt,5.15pt" to="549.55pt,6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" strokecolor="#ec1c23" strokeweight="1.32pt">
              <w10:wrap anchorx="page"/>
            </v:line>
          </w:pict>
        </mc:Fallback>
      </mc:AlternateConten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Ministerstvo</w:t>
    </w:r>
    <w:r w:rsidRPr="00B20175">
      <w:rPr>
        <w:rFonts w:ascii="Calibri" w:eastAsia="Calibri" w:hAnsi="Calibri"/>
        <w:b/>
        <w:color w:val="0054A0"/>
        <w:spacing w:val="-15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investícií,</w:t>
    </w:r>
    <w:r w:rsidRPr="00B20175">
      <w:rPr>
        <w:rFonts w:ascii="Calibri" w:eastAsia="Calibri" w:hAnsi="Calibri"/>
        <w:b/>
        <w:color w:val="0054A0"/>
        <w:spacing w:val="-16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regionálneho</w:t>
    </w:r>
    <w:r w:rsidRPr="00B20175">
      <w:rPr>
        <w:rFonts w:ascii="Calibri" w:eastAsia="Calibri" w:hAnsi="Calibri"/>
        <w:b/>
        <w:color w:val="0054A0"/>
        <w:spacing w:val="-16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rozvoja</w:t>
    </w:r>
    <w:r w:rsidRPr="00B20175">
      <w:rPr>
        <w:rFonts w:ascii="Calibri" w:eastAsia="Calibri" w:hAnsi="Calibri"/>
        <w:b/>
        <w:color w:val="0054A0"/>
        <w:spacing w:val="-14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a</w:t>
    </w:r>
    <w:r w:rsidRPr="00B20175">
      <w:rPr>
        <w:rFonts w:ascii="Calibri" w:eastAsia="Calibri" w:hAnsi="Calibri"/>
        <w:b/>
        <w:color w:val="0054A0"/>
        <w:spacing w:val="-11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informatizácie</w:t>
    </w:r>
    <w:r w:rsidRPr="00B20175">
      <w:rPr>
        <w:rFonts w:ascii="Calibri" w:eastAsia="Calibri" w:hAnsi="Calibri"/>
        <w:b/>
        <w:color w:val="0054A0"/>
        <w:spacing w:val="-14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Slovenskej</w:t>
    </w:r>
    <w:r w:rsidRPr="00B20175">
      <w:rPr>
        <w:rFonts w:ascii="Calibri" w:eastAsia="Calibri" w:hAnsi="Calibri"/>
        <w:b/>
        <w:color w:val="0054A0"/>
        <w:spacing w:val="-15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republiky</w:t>
    </w:r>
    <w:r w:rsidRPr="00B20175">
      <w:rPr>
        <w:rFonts w:ascii="Calibri" w:eastAsia="Calibri" w:hAnsi="Calibri"/>
        <w:b/>
        <w:color w:val="0054A0"/>
        <w:spacing w:val="-11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EC1C23"/>
        <w:sz w:val="16"/>
        <w:lang w:val="sk" w:eastAsia="sk"/>
      </w:rPr>
      <w:t>|</w:t>
    </w:r>
    <w:del w:id="6" w:author="Autor" w:date="2022-07-04T13:57:00Z">
      <w:r w:rsidRPr="00B20175">
        <w:rPr>
          <w:rFonts w:ascii="Calibri" w:eastAsia="Calibri" w:hAnsi="Calibri"/>
          <w:color w:val="EC1C23"/>
          <w:spacing w:val="-13"/>
          <w:sz w:val="16"/>
          <w:lang w:val="sk" w:eastAsia="sk"/>
        </w:rPr>
        <w:delText xml:space="preserve"> </w:delText>
      </w:r>
      <w:r w:rsidRPr="00B20175">
        <w:rPr>
          <w:rFonts w:ascii="Calibri" w:eastAsia="Calibri" w:hAnsi="Calibri"/>
          <w:b/>
          <w:color w:val="0054A0"/>
          <w:sz w:val="16"/>
          <w:lang w:val="sk" w:eastAsia="sk"/>
        </w:rPr>
        <w:delText>Štefánikova</w:delText>
      </w:r>
      <w:r w:rsidRPr="00B20175">
        <w:rPr>
          <w:rFonts w:ascii="Calibri" w:eastAsia="Calibri" w:hAnsi="Calibri"/>
          <w:b/>
          <w:color w:val="0054A0"/>
          <w:spacing w:val="-15"/>
          <w:sz w:val="16"/>
          <w:lang w:val="sk" w:eastAsia="sk"/>
        </w:rPr>
        <w:delText xml:space="preserve"> </w:delText>
      </w:r>
      <w:r w:rsidRPr="00B20175">
        <w:rPr>
          <w:rFonts w:ascii="Calibri" w:eastAsia="Calibri" w:hAnsi="Calibri"/>
          <w:b/>
          <w:color w:val="0054A0"/>
          <w:sz w:val="16"/>
          <w:lang w:val="sk" w:eastAsia="sk"/>
        </w:rPr>
        <w:delText>15</w:delText>
      </w:r>
    </w:del>
    <w:ins w:id="7" w:author="Autor" w:date="2022-07-04T13:57:00Z">
      <w:r w:rsidR="000879F3">
        <w:rPr>
          <w:rFonts w:ascii="Calibri" w:eastAsia="Calibri" w:hAnsi="Calibri"/>
          <w:b/>
          <w:color w:val="0054A0"/>
          <w:spacing w:val="-15"/>
          <w:sz w:val="16"/>
          <w:lang w:val="sk" w:eastAsia="sk"/>
        </w:rPr>
        <w:t>Pribinova 4195/2</w:t>
      </w:r>
      <w:r w:rsidRPr="00B20175">
        <w:rPr>
          <w:rFonts w:ascii="Calibri" w:eastAsia="Calibri" w:hAnsi="Calibri"/>
          <w:b/>
          <w:color w:val="0054A0"/>
          <w:sz w:val="16"/>
          <w:lang w:val="sk" w:eastAsia="sk"/>
        </w:rPr>
        <w:t>5</w:t>
      </w:r>
    </w:ins>
    <w:r w:rsidRPr="00B20175">
      <w:rPr>
        <w:rFonts w:ascii="Calibri" w:eastAsia="Calibri" w:hAnsi="Calibri"/>
        <w:b/>
        <w:color w:val="0054A0"/>
        <w:spacing w:val="-13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EC1C23"/>
        <w:sz w:val="16"/>
        <w:lang w:val="sk" w:eastAsia="sk"/>
      </w:rPr>
      <w:t>|</w:t>
    </w:r>
    <w:r w:rsidRPr="00B20175">
      <w:rPr>
        <w:rFonts w:ascii="Calibri" w:eastAsia="Calibri" w:hAnsi="Calibri"/>
        <w:color w:val="EC1C23"/>
        <w:spacing w:val="-14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811</w:t>
    </w:r>
    <w:r w:rsidRPr="00B20175">
      <w:rPr>
        <w:rFonts w:ascii="Calibri" w:eastAsia="Calibri" w:hAnsi="Calibri"/>
        <w:b/>
        <w:color w:val="0054A0"/>
        <w:spacing w:val="-15"/>
        <w:sz w:val="16"/>
        <w:lang w:val="sk" w:eastAsia="sk"/>
      </w:rPr>
      <w:t xml:space="preserve"> </w:t>
    </w:r>
    <w:del w:id="8" w:author="Autor" w:date="2022-07-04T13:57:00Z">
      <w:r w:rsidRPr="00B20175">
        <w:rPr>
          <w:rFonts w:ascii="Calibri" w:eastAsia="Calibri" w:hAnsi="Calibri"/>
          <w:b/>
          <w:color w:val="0054A0"/>
          <w:sz w:val="16"/>
          <w:lang w:val="sk" w:eastAsia="sk"/>
        </w:rPr>
        <w:delText>05</w:delText>
      </w:r>
    </w:del>
    <w:ins w:id="9" w:author="Autor" w:date="2022-07-04T13:57:00Z">
      <w:r w:rsidRPr="00B20175">
        <w:rPr>
          <w:rFonts w:ascii="Calibri" w:eastAsia="Calibri" w:hAnsi="Calibri"/>
          <w:b/>
          <w:color w:val="0054A0"/>
          <w:sz w:val="16"/>
          <w:lang w:val="sk" w:eastAsia="sk"/>
        </w:rPr>
        <w:t>0</w:t>
      </w:r>
      <w:r w:rsidR="000879F3">
        <w:rPr>
          <w:rFonts w:ascii="Calibri" w:eastAsia="Calibri" w:hAnsi="Calibri"/>
          <w:b/>
          <w:color w:val="0054A0"/>
          <w:sz w:val="16"/>
          <w:lang w:val="sk" w:eastAsia="sk"/>
        </w:rPr>
        <w:t>9</w:t>
      </w:r>
    </w:ins>
    <w:r w:rsidR="000879F3">
      <w:rPr>
        <w:rFonts w:ascii="Calibri" w:eastAsia="Calibri" w:hAnsi="Calibri"/>
        <w:b/>
        <w:color w:val="0054A0"/>
        <w:sz w:val="16"/>
        <w:lang w:val="sk"/>
        <w:rPrChange w:id="10" w:author="Autor" w:date="2022-07-04T13:57:00Z">
          <w:rPr>
            <w:rFonts w:ascii="Calibri" w:eastAsia="Calibri" w:hAnsi="Calibri"/>
            <w:b/>
            <w:color w:val="0054A0"/>
            <w:spacing w:val="-15"/>
            <w:sz w:val="16"/>
            <w:lang w:val="sk"/>
          </w:rPr>
        </w:rPrChange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Bratislava</w:t>
    </w:r>
    <w:r w:rsidRPr="00B20175">
      <w:rPr>
        <w:rFonts w:ascii="Calibri" w:eastAsia="Calibri" w:hAnsi="Calibri"/>
        <w:b/>
        <w:color w:val="0054A0"/>
        <w:spacing w:val="-13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EC1C23"/>
        <w:sz w:val="16"/>
        <w:lang w:val="sk" w:eastAsia="sk"/>
      </w:rPr>
      <w:t>|</w:t>
    </w:r>
    <w:r w:rsidRPr="00B20175">
      <w:rPr>
        <w:rFonts w:ascii="Calibri" w:eastAsia="Calibri" w:hAnsi="Calibri"/>
        <w:color w:val="EC1C23"/>
        <w:spacing w:val="-14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Slovenská</w:t>
    </w:r>
    <w:r w:rsidRPr="00B20175">
      <w:rPr>
        <w:rFonts w:ascii="Calibri" w:eastAsia="Calibri" w:hAnsi="Calibri"/>
        <w:b/>
        <w:color w:val="0054A0"/>
        <w:spacing w:val="-14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republika</w:t>
    </w:r>
  </w:p>
  <w:p w14:paraId="7057F22B" w14:textId="376BCAA1" w:rsidR="00B20175" w:rsidRPr="00B20175" w:rsidRDefault="00B20175" w:rsidP="00B20175">
    <w:pPr>
      <w:spacing w:line="195" w:lineRule="exact"/>
      <w:ind w:left="2880" w:firstLine="720"/>
      <w:rPr>
        <w:rFonts w:ascii="Calibri" w:eastAsia="Calibri" w:hAnsi="Calibri"/>
        <w:sz w:val="16"/>
        <w:lang w:val="sk" w:eastAsia="sk"/>
      </w:rPr>
    </w:pPr>
    <w:r w:rsidRPr="00B20175">
      <w:rPr>
        <w:rFonts w:ascii="Calibri" w:eastAsia="Calibri" w:hAnsi="Calibri"/>
        <w:color w:val="0054A0"/>
        <w:sz w:val="16"/>
        <w:lang w:val="sk" w:eastAsia="sk"/>
      </w:rPr>
      <w:t>tel.:</w:t>
    </w:r>
    <w:r w:rsidRPr="00B20175">
      <w:rPr>
        <w:rFonts w:ascii="Calibri" w:eastAsia="Calibri" w:hAnsi="Calibri"/>
        <w:color w:val="0054A0"/>
        <w:spacing w:val="14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0054A0"/>
        <w:sz w:val="16"/>
        <w:lang w:val="sk" w:eastAsia="sk"/>
      </w:rPr>
      <w:t>+421</w:t>
    </w:r>
    <w:r w:rsidRPr="00B20175">
      <w:rPr>
        <w:rFonts w:ascii="Calibri" w:eastAsia="Calibri" w:hAnsi="Calibri"/>
        <w:color w:val="0054A0"/>
        <w:spacing w:val="15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0054A0"/>
        <w:sz w:val="16"/>
        <w:lang w:val="sk" w:eastAsia="sk"/>
      </w:rPr>
      <w:t>2</w:t>
    </w:r>
    <w:r w:rsidRPr="00B20175">
      <w:rPr>
        <w:rFonts w:ascii="Calibri" w:eastAsia="Calibri" w:hAnsi="Calibri"/>
        <w:color w:val="0054A0"/>
        <w:spacing w:val="14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0054A0"/>
        <w:sz w:val="16"/>
        <w:lang w:val="sk" w:eastAsia="sk"/>
      </w:rPr>
      <w:t>20</w:t>
    </w:r>
    <w:r w:rsidRPr="00B20175">
      <w:rPr>
        <w:rFonts w:ascii="Calibri" w:eastAsia="Calibri" w:hAnsi="Calibri"/>
        <w:color w:val="0054A0"/>
        <w:spacing w:val="15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0054A0"/>
        <w:sz w:val="16"/>
        <w:lang w:val="sk" w:eastAsia="sk"/>
      </w:rPr>
      <w:t>92</w:t>
    </w:r>
    <w:r w:rsidRPr="00B20175">
      <w:rPr>
        <w:rFonts w:ascii="Calibri" w:eastAsia="Calibri" w:hAnsi="Calibri"/>
        <w:color w:val="0054A0"/>
        <w:spacing w:val="19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0054A0"/>
        <w:sz w:val="16"/>
        <w:lang w:val="sk" w:eastAsia="sk"/>
      </w:rPr>
      <w:t>5812</w:t>
    </w:r>
    <w:r w:rsidRPr="00B20175">
      <w:rPr>
        <w:rFonts w:ascii="Calibri" w:eastAsia="Calibri" w:hAnsi="Calibri"/>
        <w:color w:val="0054A0"/>
        <w:spacing w:val="13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EC1C23"/>
        <w:sz w:val="16"/>
        <w:lang w:val="sk" w:eastAsia="sk"/>
      </w:rPr>
      <w:t>|</w:t>
    </w:r>
    <w:r w:rsidRPr="00B20175">
      <w:rPr>
        <w:rFonts w:ascii="Calibri" w:eastAsia="Calibri" w:hAnsi="Calibri"/>
        <w:color w:val="0054A0"/>
        <w:sz w:val="16"/>
        <w:lang w:val="sk" w:eastAsia="sk"/>
      </w:rPr>
      <w:t>e–mail:</w:t>
    </w:r>
    <w:r w:rsidRPr="00B20175">
      <w:rPr>
        <w:rFonts w:ascii="Calibri" w:eastAsia="Calibri" w:hAnsi="Calibri"/>
        <w:color w:val="0054A0"/>
        <w:spacing w:val="16"/>
        <w:sz w:val="16"/>
        <w:lang w:val="sk" w:eastAsia="sk"/>
      </w:rPr>
      <w:t xml:space="preserve"> </w:t>
    </w:r>
    <w:r w:rsidR="00000000">
      <w:fldChar w:fldCharType="begin"/>
    </w:r>
    <w:r w:rsidR="00000000">
      <w:instrText>HYPERLINK "mailto:meno.priezvisko@</w:instrText>
    </w:r>
    <w:del w:id="11" w:author="Autor" w:date="2022-07-04T13:57:00Z">
      <w:r w:rsidR="00000000">
        <w:delInstrText>vicepremier</w:delInstrText>
      </w:r>
    </w:del>
    <w:ins w:id="12" w:author="Autor" w:date="2022-07-04T13:57:00Z">
      <w:r w:rsidR="00000000">
        <w:instrText>mirri</w:instrText>
      </w:r>
    </w:ins>
    <w:r w:rsidR="00000000">
      <w:instrText>.gov.sk%20"</w:instrText>
    </w:r>
    <w:r w:rsidR="00000000">
      <w:fldChar w:fldCharType="separate"/>
    </w:r>
    <w:r w:rsidR="000879F3" w:rsidRPr="006C708A">
      <w:rPr>
        <w:rStyle w:val="Hypertextovprepojenie"/>
        <w:rFonts w:ascii="Calibri" w:eastAsia="Calibri" w:hAnsi="Calibri"/>
        <w:sz w:val="16"/>
        <w:lang w:val="sk"/>
        <w:rPrChange w:id="13" w:author="Autor" w:date="2022-07-04T13:57:00Z">
          <w:rPr>
            <w:rStyle w:val="Hypertextovprepojenie"/>
            <w:rFonts w:ascii="Calibri" w:eastAsia="Calibri" w:hAnsi="Calibri"/>
            <w:sz w:val="16"/>
            <w:u w:color="0000FF"/>
            <w:lang w:val="sk"/>
          </w:rPr>
        </w:rPrChange>
      </w:rPr>
      <w:t>meno.priezvisko@</w:t>
    </w:r>
    <w:del w:id="14" w:author="Autor" w:date="2022-07-04T13:57:00Z">
      <w:r w:rsidRPr="00050885">
        <w:rPr>
          <w:rStyle w:val="Hypertextovprepojenie"/>
          <w:rFonts w:ascii="Calibri" w:eastAsia="Calibri" w:hAnsi="Calibri"/>
          <w:sz w:val="16"/>
          <w:u w:color="0000FF"/>
          <w:lang w:val="sk" w:eastAsia="sk"/>
        </w:rPr>
        <w:delText>vicepremier</w:delText>
      </w:r>
    </w:del>
    <w:ins w:id="15" w:author="Autor" w:date="2022-07-04T13:57:00Z">
      <w:r w:rsidR="000879F3" w:rsidRPr="006C708A">
        <w:rPr>
          <w:rStyle w:val="Hypertextovprepojenie"/>
          <w:rFonts w:ascii="Calibri" w:eastAsia="Calibri" w:hAnsi="Calibri"/>
          <w:sz w:val="16"/>
          <w:lang w:val="sk" w:eastAsia="sk"/>
        </w:rPr>
        <w:t>mirri</w:t>
      </w:r>
    </w:ins>
    <w:r w:rsidR="000879F3" w:rsidRPr="006C708A">
      <w:rPr>
        <w:rStyle w:val="Hypertextovprepojenie"/>
        <w:rFonts w:ascii="Calibri" w:eastAsia="Calibri" w:hAnsi="Calibri"/>
        <w:sz w:val="16"/>
        <w:lang w:val="sk"/>
        <w:rPrChange w:id="16" w:author="Autor" w:date="2022-07-04T13:57:00Z">
          <w:rPr>
            <w:rStyle w:val="Hypertextovprepojenie"/>
            <w:rFonts w:ascii="Calibri" w:eastAsia="Calibri" w:hAnsi="Calibri"/>
            <w:sz w:val="16"/>
            <w:u w:color="0000FF"/>
            <w:lang w:val="sk"/>
          </w:rPr>
        </w:rPrChange>
      </w:rPr>
      <w:t>.gov.sk</w:t>
    </w:r>
    <w:r w:rsidR="000879F3" w:rsidRPr="006C708A">
      <w:rPr>
        <w:rStyle w:val="Hypertextovprepojenie"/>
        <w:rFonts w:ascii="Calibri" w:eastAsia="Calibri" w:hAnsi="Calibri"/>
        <w:spacing w:val="16"/>
        <w:sz w:val="16"/>
        <w:lang w:val="sk" w:eastAsia="sk"/>
      </w:rPr>
      <w:t xml:space="preserve"> </w:t>
    </w:r>
    <w:r w:rsidR="00000000">
      <w:rPr>
        <w:rStyle w:val="Hypertextovprepojenie"/>
        <w:rFonts w:ascii="Calibri" w:eastAsia="Calibri" w:hAnsi="Calibri"/>
        <w:spacing w:val="16"/>
        <w:sz w:val="16"/>
        <w:lang w:val="sk" w:eastAsia="sk"/>
      </w:rPr>
      <w:fldChar w:fldCharType="end"/>
    </w:r>
    <w:r w:rsidRPr="00B20175">
      <w:rPr>
        <w:rFonts w:ascii="Calibri" w:eastAsia="Calibri" w:hAnsi="Calibri"/>
        <w:color w:val="EC1C23"/>
        <w:sz w:val="16"/>
        <w:lang w:val="sk" w:eastAsia="sk"/>
      </w:rPr>
      <w:t>|</w:t>
    </w:r>
    <w:r w:rsidRPr="00B20175">
      <w:rPr>
        <w:rFonts w:ascii="Calibri" w:eastAsia="Calibri" w:hAnsi="Calibri"/>
        <w:color w:val="EC1C23"/>
        <w:spacing w:val="14"/>
        <w:sz w:val="16"/>
        <w:lang w:val="sk" w:eastAsia="sk"/>
      </w:rPr>
      <w:t xml:space="preserve"> </w:t>
    </w:r>
    <w:hyperlink r:id="rId1">
      <w:r w:rsidRPr="00B20175">
        <w:rPr>
          <w:rFonts w:ascii="Calibri" w:eastAsia="Calibri" w:hAnsi="Calibri"/>
          <w:color w:val="0000FF"/>
          <w:sz w:val="16"/>
          <w:u w:val="single" w:color="0000FF"/>
          <w:lang w:val="sk" w:eastAsia="sk"/>
        </w:rPr>
        <w:t>www.mirri.gov.sk</w:t>
      </w:r>
    </w:hyperlink>
  </w:p>
  <w:p w14:paraId="210B2968" w14:textId="13906723" w:rsidR="006F6139" w:rsidRPr="00B20175" w:rsidRDefault="006F6139" w:rsidP="00B2017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A774A" w14:textId="77777777" w:rsidR="00CA5071" w:rsidRDefault="00CA5071" w:rsidP="00A35F25">
      <w:r>
        <w:separator/>
      </w:r>
    </w:p>
  </w:footnote>
  <w:footnote w:type="continuationSeparator" w:id="0">
    <w:p w14:paraId="1A91BAF4" w14:textId="77777777" w:rsidR="00CA5071" w:rsidRDefault="00CA5071" w:rsidP="00A35F25">
      <w:r>
        <w:continuationSeparator/>
      </w:r>
    </w:p>
  </w:footnote>
  <w:footnote w:type="continuationNotice" w:id="1">
    <w:p w14:paraId="05C90332" w14:textId="77777777" w:rsidR="00CA5071" w:rsidRDefault="00CA50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57A61" w14:textId="77777777" w:rsidR="00E8510B" w:rsidRPr="00E8510B" w:rsidRDefault="00E8510B" w:rsidP="00E8510B">
    <w:pPr>
      <w:pStyle w:val="Hlavika"/>
      <w:jc w:val="right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5F136" w14:textId="5E9027E3" w:rsidR="008C36B3" w:rsidRPr="00434DB7" w:rsidRDefault="008C36B3" w:rsidP="008C36B3">
    <w:pPr>
      <w:pStyle w:val="Hlavika"/>
      <w:ind w:right="-28"/>
      <w:jc w:val="right"/>
      <w:rPr>
        <w:rFonts w:ascii="Arial" w:hAnsi="Arial" w:cs="Arial"/>
        <w:bCs/>
        <w:color w:val="000000"/>
        <w:sz w:val="24"/>
        <w:szCs w:val="24"/>
      </w:rPr>
    </w:pPr>
    <w:r>
      <w:rPr>
        <w:rFonts w:ascii="Arial" w:hAnsi="Arial" w:cs="Arial"/>
        <w:noProof/>
        <w:color w:val="000000"/>
        <w:sz w:val="24"/>
        <w:szCs w:val="24"/>
        <w:lang w:val="sk-SK" w:eastAsia="sk-SK"/>
      </w:rPr>
      <w:t>se</w:t>
    </w:r>
    <w:r w:rsidRPr="00434DB7">
      <w:rPr>
        <w:rFonts w:ascii="Arial" w:hAnsi="Arial" w:cs="Arial"/>
        <w:noProof/>
        <w:color w:val="000000"/>
        <w:sz w:val="24"/>
        <w:szCs w:val="24"/>
        <w:lang w:val="sk-SK" w:eastAsia="sk-SK"/>
      </w:rPr>
      <w:t>kcia OP TP a iných finančných mechanizmov</w:t>
    </w:r>
  </w:p>
  <w:p w14:paraId="5020B807" w14:textId="77777777" w:rsidR="00FD3D62" w:rsidRPr="00BE337C" w:rsidRDefault="00DF48ED" w:rsidP="008C36B3">
    <w:pPr>
      <w:pStyle w:val="Hlavika"/>
      <w:ind w:right="-28"/>
      <w:jc w:val="right"/>
      <w:rPr>
        <w:del w:id="0" w:author="Autor" w:date="2022-07-04T13:57:00Z"/>
        <w:rFonts w:ascii="Arial" w:hAnsi="Arial"/>
        <w:sz w:val="24"/>
        <w:szCs w:val="24"/>
      </w:rPr>
    </w:pPr>
    <w:del w:id="1" w:author="Autor" w:date="2022-07-04T13:57:00Z">
      <w:r w:rsidRPr="008C36B3">
        <w:rPr>
          <w:rFonts w:ascii="Arial" w:hAnsi="Arial"/>
          <w:noProof/>
          <w:sz w:val="24"/>
          <w:szCs w:val="24"/>
          <w:lang w:val="sk-SK" w:eastAsia="sk-SK"/>
        </w:rPr>
        <w:drawing>
          <wp:anchor distT="0" distB="0" distL="114300" distR="114300" simplePos="0" relativeHeight="251663360" behindDoc="1" locked="1" layoutInCell="1" allowOverlap="1" wp14:anchorId="1240C3A1" wp14:editId="599DBE38">
            <wp:simplePos x="0" y="0"/>
            <wp:positionH relativeFrom="column">
              <wp:posOffset>0</wp:posOffset>
            </wp:positionH>
            <wp:positionV relativeFrom="paragraph">
              <wp:posOffset>18415</wp:posOffset>
            </wp:positionV>
            <wp:extent cx="2377440" cy="546735"/>
            <wp:effectExtent l="0" t="0" r="3810" b="5715"/>
            <wp:wrapTight wrapText="bothSides">
              <wp:wrapPolygon edited="0">
                <wp:start x="0" y="0"/>
                <wp:lineTo x="0" y="21073"/>
                <wp:lineTo x="21462" y="21073"/>
                <wp:lineTo x="21462" y="0"/>
                <wp:lineTo x="0" y="0"/>
              </wp:wrapPolygon>
            </wp:wrapTight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3D62" w:rsidRPr="008C36B3">
        <w:rPr>
          <w:rFonts w:ascii="Arial" w:hAnsi="Arial"/>
          <w:sz w:val="24"/>
          <w:szCs w:val="24"/>
        </w:rPr>
        <w:delText>Štefánikova</w:delText>
      </w:r>
      <w:r w:rsidR="00FD3D62" w:rsidRPr="00BE337C">
        <w:rPr>
          <w:rFonts w:ascii="Arial" w:hAnsi="Arial"/>
          <w:sz w:val="24"/>
          <w:szCs w:val="24"/>
        </w:rPr>
        <w:delText xml:space="preserve"> 15</w:delText>
      </w:r>
    </w:del>
  </w:p>
  <w:p w14:paraId="53EC6726" w14:textId="38558B3F" w:rsidR="00FD3D62" w:rsidRPr="00BE337C" w:rsidRDefault="00DF48ED" w:rsidP="008C36B3">
    <w:pPr>
      <w:pStyle w:val="Hlavika"/>
      <w:ind w:right="-28"/>
      <w:jc w:val="right"/>
      <w:rPr>
        <w:ins w:id="2" w:author="Autor" w:date="2022-07-04T13:57:00Z"/>
        <w:rFonts w:ascii="Arial" w:hAnsi="Arial"/>
        <w:sz w:val="24"/>
        <w:szCs w:val="24"/>
      </w:rPr>
    </w:pPr>
    <w:ins w:id="3" w:author="Autor" w:date="2022-07-04T13:57:00Z">
      <w:r w:rsidRPr="008C36B3">
        <w:rPr>
          <w:rFonts w:ascii="Arial" w:hAnsi="Arial"/>
          <w:noProof/>
          <w:sz w:val="24"/>
          <w:szCs w:val="24"/>
          <w:lang w:val="sk-SK" w:eastAsia="sk-SK"/>
        </w:rPr>
        <w:drawing>
          <wp:anchor distT="0" distB="0" distL="114300" distR="114300" simplePos="0" relativeHeight="251659264" behindDoc="1" locked="1" layoutInCell="1" allowOverlap="1" wp14:anchorId="75EECFFB" wp14:editId="58C23124">
            <wp:simplePos x="0" y="0"/>
            <wp:positionH relativeFrom="column">
              <wp:posOffset>0</wp:posOffset>
            </wp:positionH>
            <wp:positionV relativeFrom="paragraph">
              <wp:posOffset>18415</wp:posOffset>
            </wp:positionV>
            <wp:extent cx="2377440" cy="546735"/>
            <wp:effectExtent l="0" t="0" r="3810" b="5715"/>
            <wp:wrapTight wrapText="bothSides">
              <wp:wrapPolygon edited="0">
                <wp:start x="0" y="0"/>
                <wp:lineTo x="0" y="21073"/>
                <wp:lineTo x="21462" y="21073"/>
                <wp:lineTo x="21462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0879F3">
        <w:rPr>
          <w:rFonts w:ascii="Arial" w:hAnsi="Arial"/>
          <w:sz w:val="24"/>
          <w:szCs w:val="24"/>
        </w:rPr>
        <w:t>Pribinova</w:t>
      </w:r>
      <w:proofErr w:type="spellEnd"/>
      <w:r w:rsidR="000879F3">
        <w:rPr>
          <w:rFonts w:ascii="Arial" w:hAnsi="Arial"/>
          <w:sz w:val="24"/>
          <w:szCs w:val="24"/>
        </w:rPr>
        <w:t xml:space="preserve"> 4195/2</w:t>
      </w:r>
      <w:r w:rsidR="00FD3D62" w:rsidRPr="00BE337C">
        <w:rPr>
          <w:rFonts w:ascii="Arial" w:hAnsi="Arial"/>
          <w:sz w:val="24"/>
          <w:szCs w:val="24"/>
        </w:rPr>
        <w:t>5</w:t>
      </w:r>
    </w:ins>
  </w:p>
  <w:p w14:paraId="2F3DFABB" w14:textId="1397562B" w:rsidR="006A5CAA" w:rsidRPr="00BE337C" w:rsidRDefault="00FD3D62" w:rsidP="008C36B3">
    <w:pPr>
      <w:pStyle w:val="Hlavika"/>
      <w:ind w:right="-28"/>
      <w:jc w:val="right"/>
      <w:rPr>
        <w:rFonts w:ascii="Arial" w:hAnsi="Arial"/>
        <w:sz w:val="24"/>
        <w:szCs w:val="24"/>
      </w:rPr>
    </w:pPr>
    <w:r w:rsidRPr="00BE337C">
      <w:rPr>
        <w:rFonts w:ascii="Arial" w:hAnsi="Arial"/>
        <w:sz w:val="24"/>
        <w:szCs w:val="24"/>
      </w:rPr>
      <w:t xml:space="preserve">811 </w:t>
    </w:r>
    <w:del w:id="4" w:author="Autor" w:date="2022-07-04T13:57:00Z">
      <w:r w:rsidRPr="00BE337C">
        <w:rPr>
          <w:rFonts w:ascii="Arial" w:hAnsi="Arial"/>
          <w:sz w:val="24"/>
          <w:szCs w:val="24"/>
        </w:rPr>
        <w:delText>05</w:delText>
      </w:r>
    </w:del>
    <w:ins w:id="5" w:author="Autor" w:date="2022-07-04T13:57:00Z">
      <w:r w:rsidRPr="00BE337C">
        <w:rPr>
          <w:rFonts w:ascii="Arial" w:hAnsi="Arial"/>
          <w:sz w:val="24"/>
          <w:szCs w:val="24"/>
        </w:rPr>
        <w:t>0</w:t>
      </w:r>
      <w:r w:rsidR="000879F3">
        <w:rPr>
          <w:rFonts w:ascii="Arial" w:hAnsi="Arial"/>
          <w:sz w:val="24"/>
          <w:szCs w:val="24"/>
        </w:rPr>
        <w:t>9</w:t>
      </w:r>
    </w:ins>
    <w:r w:rsidRPr="00BE337C">
      <w:rPr>
        <w:rFonts w:ascii="Arial" w:hAnsi="Arial"/>
        <w:sz w:val="24"/>
        <w:szCs w:val="24"/>
      </w:rPr>
      <w:t xml:space="preserve"> Bratislava</w:t>
    </w:r>
  </w:p>
  <w:p w14:paraId="77C89286" w14:textId="77777777" w:rsidR="00FD3D62" w:rsidRDefault="00FD3D6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F23"/>
    <w:rsid w:val="00026440"/>
    <w:rsid w:val="00042365"/>
    <w:rsid w:val="000428BF"/>
    <w:rsid w:val="00065AFA"/>
    <w:rsid w:val="00077725"/>
    <w:rsid w:val="00080CAD"/>
    <w:rsid w:val="0008282F"/>
    <w:rsid w:val="000879F3"/>
    <w:rsid w:val="00096F38"/>
    <w:rsid w:val="000A3534"/>
    <w:rsid w:val="000B3306"/>
    <w:rsid w:val="000C14E6"/>
    <w:rsid w:val="000D5F6B"/>
    <w:rsid w:val="0012471A"/>
    <w:rsid w:val="001462B5"/>
    <w:rsid w:val="00146928"/>
    <w:rsid w:val="001669DF"/>
    <w:rsid w:val="001670BC"/>
    <w:rsid w:val="00175C3F"/>
    <w:rsid w:val="00183D5E"/>
    <w:rsid w:val="001973D8"/>
    <w:rsid w:val="001C4FD6"/>
    <w:rsid w:val="001D4503"/>
    <w:rsid w:val="00205130"/>
    <w:rsid w:val="00225207"/>
    <w:rsid w:val="002541FF"/>
    <w:rsid w:val="0025469C"/>
    <w:rsid w:val="002A39AA"/>
    <w:rsid w:val="002A7CD0"/>
    <w:rsid w:val="002B01EB"/>
    <w:rsid w:val="002B386A"/>
    <w:rsid w:val="002C677B"/>
    <w:rsid w:val="002D55F9"/>
    <w:rsid w:val="00320FF7"/>
    <w:rsid w:val="00332A89"/>
    <w:rsid w:val="00337FC7"/>
    <w:rsid w:val="00364569"/>
    <w:rsid w:val="003A326C"/>
    <w:rsid w:val="003C321A"/>
    <w:rsid w:val="004172F8"/>
    <w:rsid w:val="004274ED"/>
    <w:rsid w:val="004747BF"/>
    <w:rsid w:val="00486D11"/>
    <w:rsid w:val="004B7723"/>
    <w:rsid w:val="004C6687"/>
    <w:rsid w:val="004D3447"/>
    <w:rsid w:val="0050228C"/>
    <w:rsid w:val="005B7745"/>
    <w:rsid w:val="00672C78"/>
    <w:rsid w:val="006809C5"/>
    <w:rsid w:val="00687329"/>
    <w:rsid w:val="00690067"/>
    <w:rsid w:val="006A5CAA"/>
    <w:rsid w:val="006C1D9B"/>
    <w:rsid w:val="006F6139"/>
    <w:rsid w:val="00700787"/>
    <w:rsid w:val="007018F3"/>
    <w:rsid w:val="00717256"/>
    <w:rsid w:val="00764870"/>
    <w:rsid w:val="007824D1"/>
    <w:rsid w:val="007E6B8D"/>
    <w:rsid w:val="007F4B13"/>
    <w:rsid w:val="0083449D"/>
    <w:rsid w:val="008503F9"/>
    <w:rsid w:val="00862CCC"/>
    <w:rsid w:val="0089415A"/>
    <w:rsid w:val="008A1B17"/>
    <w:rsid w:val="008C36B3"/>
    <w:rsid w:val="008C7EF5"/>
    <w:rsid w:val="008D4AD1"/>
    <w:rsid w:val="008D730F"/>
    <w:rsid w:val="008E3AE5"/>
    <w:rsid w:val="008F05FF"/>
    <w:rsid w:val="00916ECC"/>
    <w:rsid w:val="009177AE"/>
    <w:rsid w:val="009326FE"/>
    <w:rsid w:val="00943B8D"/>
    <w:rsid w:val="00947C0C"/>
    <w:rsid w:val="00952D05"/>
    <w:rsid w:val="0095317D"/>
    <w:rsid w:val="00987F23"/>
    <w:rsid w:val="009B26C8"/>
    <w:rsid w:val="009B2BF4"/>
    <w:rsid w:val="009B3177"/>
    <w:rsid w:val="009C6EC8"/>
    <w:rsid w:val="009D63B6"/>
    <w:rsid w:val="009E7487"/>
    <w:rsid w:val="009F13FF"/>
    <w:rsid w:val="009F181A"/>
    <w:rsid w:val="00A3376C"/>
    <w:rsid w:val="00A35F25"/>
    <w:rsid w:val="00A46EFC"/>
    <w:rsid w:val="00A57E12"/>
    <w:rsid w:val="00A67E7B"/>
    <w:rsid w:val="00A74D72"/>
    <w:rsid w:val="00A83146"/>
    <w:rsid w:val="00A92E65"/>
    <w:rsid w:val="00A94588"/>
    <w:rsid w:val="00A97F93"/>
    <w:rsid w:val="00AB3482"/>
    <w:rsid w:val="00AC1E4B"/>
    <w:rsid w:val="00AC66C2"/>
    <w:rsid w:val="00AE47BC"/>
    <w:rsid w:val="00AF64F4"/>
    <w:rsid w:val="00B20175"/>
    <w:rsid w:val="00B377C1"/>
    <w:rsid w:val="00B47BFF"/>
    <w:rsid w:val="00B96517"/>
    <w:rsid w:val="00BB05D9"/>
    <w:rsid w:val="00BE0ED2"/>
    <w:rsid w:val="00BE337C"/>
    <w:rsid w:val="00C57FC8"/>
    <w:rsid w:val="00C66D87"/>
    <w:rsid w:val="00C768D6"/>
    <w:rsid w:val="00CA5071"/>
    <w:rsid w:val="00CD6560"/>
    <w:rsid w:val="00CD67EC"/>
    <w:rsid w:val="00D23386"/>
    <w:rsid w:val="00D3379B"/>
    <w:rsid w:val="00D37AE0"/>
    <w:rsid w:val="00D50723"/>
    <w:rsid w:val="00D51F4E"/>
    <w:rsid w:val="00D538D1"/>
    <w:rsid w:val="00DC4314"/>
    <w:rsid w:val="00DC7A38"/>
    <w:rsid w:val="00DD1B5E"/>
    <w:rsid w:val="00DF48ED"/>
    <w:rsid w:val="00DF7DC2"/>
    <w:rsid w:val="00E04723"/>
    <w:rsid w:val="00E05EB5"/>
    <w:rsid w:val="00E135DA"/>
    <w:rsid w:val="00E25A3A"/>
    <w:rsid w:val="00E340FB"/>
    <w:rsid w:val="00E616EB"/>
    <w:rsid w:val="00E64C96"/>
    <w:rsid w:val="00E66F57"/>
    <w:rsid w:val="00E77FA7"/>
    <w:rsid w:val="00E803DD"/>
    <w:rsid w:val="00E83FEE"/>
    <w:rsid w:val="00E8510B"/>
    <w:rsid w:val="00E8622E"/>
    <w:rsid w:val="00EC1B11"/>
    <w:rsid w:val="00EC3DF8"/>
    <w:rsid w:val="00F21B9A"/>
    <w:rsid w:val="00F242CF"/>
    <w:rsid w:val="00F25CEE"/>
    <w:rsid w:val="00F5670B"/>
    <w:rsid w:val="00F67CDC"/>
    <w:rsid w:val="00F8300B"/>
    <w:rsid w:val="00FD1D3C"/>
    <w:rsid w:val="00FD3D62"/>
    <w:rsid w:val="00FD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26402"/>
  <w15:docId w15:val="{2CEBCCD4-BD91-4E3C-912A-F199078B7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A35F2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5F25"/>
    <w:rPr>
      <w:rFonts w:ascii="Segoe UI" w:eastAsia="Times New Roman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A35F2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35F25"/>
    <w:rPr>
      <w:rFonts w:ascii="Times New Roman" w:eastAsia="Times New Roman" w:hAnsi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A35F2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35F25"/>
    <w:rPr>
      <w:rFonts w:ascii="Times New Roman" w:eastAsia="Times New Roman" w:hAnsi="Times New Roman" w:cs="Times New Roman"/>
    </w:rPr>
  </w:style>
  <w:style w:type="character" w:styleId="Hypertextovprepojenie">
    <w:name w:val="Hyperlink"/>
    <w:basedOn w:val="Predvolenpsmoodseku"/>
    <w:uiPriority w:val="99"/>
    <w:unhideWhenUsed/>
    <w:rsid w:val="008F05FF"/>
    <w:rPr>
      <w:color w:val="0000FF" w:themeColor="hyperlink"/>
      <w:u w:val="single"/>
    </w:rPr>
  </w:style>
  <w:style w:type="paragraph" w:customStyle="1" w:styleId="Default">
    <w:name w:val="Default"/>
    <w:rsid w:val="00B20175"/>
    <w:pPr>
      <w:widowControl/>
      <w:adjustRightInd w:val="0"/>
    </w:pPr>
    <w:rPr>
      <w:rFonts w:ascii="Calibri" w:hAnsi="Calibri" w:cs="Calibri"/>
      <w:color w:val="000000"/>
      <w:sz w:val="24"/>
      <w:szCs w:val="24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0879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icepremier.gov.sk" TargetMode="External"/><Relationship Id="rId1" Type="http://schemas.openxmlformats.org/officeDocument/2006/relationships/hyperlink" Target="mailto:meno.priezvisko@vicepremier.gov.sk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rri.gov.sk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:fields xmlns:f="http://schemas.fabasoft.com/folio/2007/fields">
  <f:record>
    <f:field ref="objname" par="" text="Pristupy_ SFC_OPTP_list_def_31_12_2020" edit="true"/>
    <f:field ref="objsubject" par="" text="" edit="true"/>
    <f:field ref="objcreatedby" par="" text="Minarových, Pavol, Mgr."/>
    <f:field ref="objcreatedat" par="" date="2021-01-19T11:15:34" text="19.1.2021 11:15:34"/>
    <f:field ref="objchangedby" par="" text="Minarových, Pavol, Mgr."/>
    <f:field ref="objmodifiedat" par="" date="2021-01-19T11:24:38" text="19.1.2021 11:24:38"/>
    <f:field ref="doc_FSCFOLIO_1_1001_FieldDocumentNumber" par="" text=""/>
    <f:field ref="doc_FSCFOLIO_1_1001_FieldSubject" par="" text="" edit="true"/>
    <f:field ref="FSCFOLIO_1_1001_FieldCurrentUser" par="" text="Mgr. Pavol Minarových"/>
    <f:field ref="CCAPRECONFIG_15_1001_Objektname" par="" text="Pristupy_ SFC_OPTP_list_def_31_12_2020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  <f:record inx="1">
    <f:field ref="SKEDITIONREG_103_510_MenoNazov" par="" text="Zubriczká, Marcela, Mgr."/>
    <f:field ref="SKEDITIONREG_103_510_POBox" par="" text=""/>
    <f:field ref="SKEDITIONREG_103_510_Ulica" par="" text=""/>
    <f:field ref="SKEDITIONREG_103_510_PSC" par="" text=""/>
    <f:field ref="SKEDITIONREG_103_510_Obec" par="" text=""/>
    <f:field ref="SKEDITIONREG_103_510_Krajina" par="" text=""/>
    <f:field ref="SKEDITIONREG_103_510_Stat" par="" text=""/>
    <f:field ref="SKEDITIONREG_103_510_AddrLine1" par="" text=""/>
    <f:field ref="SKEDITIONREG_103_510_AddrLine2" par="" text=""/>
    <f:field ref="SKEDITIONREG_103_510_AddrLine3" par="" text=""/>
    <f:field ref="SKEDITIONREG_103_510_AddrLine4" par="" text=""/>
    <f:field ref="SKEDITIONREG_103_510_ElAddr1" par="" text=""/>
    <f:field ref="SKEDITIONREG_103_510_ElAddr2" par="" text=""/>
  </f:record>
  <f:display par="" text="Serialcontext &gt; Adresáti">
    <f:field ref="SKEDITIONREG_103_510_MenoNazov" text=""/>
    <f:field ref="SKEDITIONREG_103_510_POBox" text="P.O. Box"/>
    <f:field ref="SKEDITIONREG_103_510_Ulica" text="Ulica"/>
    <f:field ref="SKEDITIONREG_103_510_PSC" text="PSČ"/>
    <f:field ref="SKEDITIONREG_103_510_Obec" text="Obec"/>
    <f:field ref="SKEDITIONREG_103_510_Krajina" text="Krajina/provincia"/>
    <f:field ref="SKEDITIONREG_103_510_Stat" text="Štát"/>
    <f:field ref="SKEDITIONREG_103_510_AddrLine1" text="Adresný riadok 1"/>
    <f:field ref="SKEDITIONREG_103_510_AddrLine2" text="Adresný riadok 2"/>
    <f:field ref="SKEDITIONREG_103_510_AddrLine3" text="Adresný riadok 3"/>
    <f:field ref="SKEDITIONREG_103_510_AddrLine4" text="Adresný riadok 4"/>
    <f:field ref="SKEDITIONREG_103_510_ElAddr1" text="El. adresa 1"/>
    <f:field ref="SKEDITIONREG_103_510_ElAddr2" text="El. adresa 2"/>
  </f:display>
</f:fields>
</file>

<file path=customXml/itemProps1.xml><?xml version="1.0" encoding="utf-8"?>
<ds:datastoreItem xmlns:ds="http://schemas.openxmlformats.org/officeDocument/2006/customXml" ds:itemID="{E50652AA-D08E-4188-AE52-445CAFB427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Morvaiová</dc:creator>
  <cp:lastModifiedBy>Dorota Vojtková</cp:lastModifiedBy>
  <cp:revision>1</cp:revision>
  <cp:lastPrinted>2020-10-15T13:32:00Z</cp:lastPrinted>
  <dcterms:created xsi:type="dcterms:W3CDTF">2021-01-19T10:25:00Z</dcterms:created>
  <dcterms:modified xsi:type="dcterms:W3CDTF">2022-07-04T11:57:00Z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2018-07-04T00:00:00Z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2018-07-13T00:00:00Z</vt:filetime>
  </property>
  <property fmtid="{D5CDD505-2E9C-101B-9397-08002B2CF9AE}" pid="5" name="FSC#SKMF@103.510:mf_zaznam_jeden_adresat">
    <vt:lpwstr/>
  </property>
  <property fmtid="{D5CDD505-2E9C-101B-9397-08002B2CF9AE}" pid="6" name="FSC#SKMF@103.510:mf_zaznam_vnut_adresati_01">
    <vt:lpwstr/>
  </property>
  <property fmtid="{D5CDD505-2E9C-101B-9397-08002B2CF9AE}" pid="7" name="FSC#SKMF@103.510:mf_zaznam_vnut_adresati_02">
    <vt:lpwstr/>
  </property>
  <property fmtid="{D5CDD505-2E9C-101B-9397-08002B2CF9AE}" pid="8" name="FSC#SKMF@103.510:mf_zaznam_vnut_adresati_03">
    <vt:lpwstr/>
  </property>
  <property fmtid="{D5CDD505-2E9C-101B-9397-08002B2CF9AE}" pid="9" name="FSC#SKMF@103.510:mf_zaznam_vnut_adresati_04">
    <vt:lpwstr/>
  </property>
  <property fmtid="{D5CDD505-2E9C-101B-9397-08002B2CF9AE}" pid="10" name="FSC#SKMF@103.510:mf_zaznam_vnut_adresati_05">
    <vt:lpwstr/>
  </property>
  <property fmtid="{D5CDD505-2E9C-101B-9397-08002B2CF9AE}" pid="11" name="FSC#SKMF@103.510:mf_zaznam_vnut_adresati_06">
    <vt:lpwstr/>
  </property>
  <property fmtid="{D5CDD505-2E9C-101B-9397-08002B2CF9AE}" pid="12" name="FSC#SKMF@103.510:mf_zaznam_vnut_adresati_07">
    <vt:lpwstr/>
  </property>
  <property fmtid="{D5CDD505-2E9C-101B-9397-08002B2CF9AE}" pid="13" name="FSC#SKMF@103.510:mf_zaznam_vnut_adresati_08">
    <vt:lpwstr/>
  </property>
  <property fmtid="{D5CDD505-2E9C-101B-9397-08002B2CF9AE}" pid="14" name="FSC#SKMF@103.510:mf_zaznam_vnut_adresati_09">
    <vt:lpwstr/>
  </property>
  <property fmtid="{D5CDD505-2E9C-101B-9397-08002B2CF9AE}" pid="15" name="FSC#SKMF@103.510:mf_zaznam_vnut_adresati_10">
    <vt:lpwstr/>
  </property>
  <property fmtid="{D5CDD505-2E9C-101B-9397-08002B2CF9AE}" pid="16" name="FSC#SKMF@103.510:mf_zaznam_vnut_adresati_11">
    <vt:lpwstr/>
  </property>
  <property fmtid="{D5CDD505-2E9C-101B-9397-08002B2CF9AE}" pid="17" name="FSC#SKMF@103.510:mf_zaznam_vnut_adresati_12">
    <vt:lpwstr/>
  </property>
  <property fmtid="{D5CDD505-2E9C-101B-9397-08002B2CF9AE}" pid="18" name="FSC#SKMF@103.510:mf_zaznam_vnut_adresati_13">
    <vt:lpwstr/>
  </property>
  <property fmtid="{D5CDD505-2E9C-101B-9397-08002B2CF9AE}" pid="19" name="FSC#SKMF@103.510:mf_zaznam_vnut_adresati_14">
    <vt:lpwstr/>
  </property>
  <property fmtid="{D5CDD505-2E9C-101B-9397-08002B2CF9AE}" pid="20" name="FSC#SKMF@103.510:mf_zaznam_vnut_adresati_15">
    <vt:lpwstr/>
  </property>
  <property fmtid="{D5CDD505-2E9C-101B-9397-08002B2CF9AE}" pid="21" name="FSC#SKMF@103.510:mf_zaznam_vnut_adresati_16">
    <vt:lpwstr/>
  </property>
  <property fmtid="{D5CDD505-2E9C-101B-9397-08002B2CF9AE}" pid="22" name="FSC#SKMF@103.510:mf_zaznam_vnut_adresati_17">
    <vt:lpwstr/>
  </property>
  <property fmtid="{D5CDD505-2E9C-101B-9397-08002B2CF9AE}" pid="23" name="FSC#SKMF@103.510:mf_zaznam_vnut_adresati_18">
    <vt:lpwstr/>
  </property>
  <property fmtid="{D5CDD505-2E9C-101B-9397-08002B2CF9AE}" pid="24" name="FSC#SKMF@103.510:mf_zaznam_vnut_adresati_19">
    <vt:lpwstr/>
  </property>
  <property fmtid="{D5CDD505-2E9C-101B-9397-08002B2CF9AE}" pid="25" name="FSC#SKMF@103.510:mf_zaznam_vnut_adresati_20">
    <vt:lpwstr/>
  </property>
  <property fmtid="{D5CDD505-2E9C-101B-9397-08002B2CF9AE}" pid="26" name="FSC#SKMF@103.510:mf_zaznam_vnut_adresati_21">
    <vt:lpwstr/>
  </property>
  <property fmtid="{D5CDD505-2E9C-101B-9397-08002B2CF9AE}" pid="27" name="FSC#SKMF@103.510:mf_zaznam_vnut_adresati_22">
    <vt:lpwstr/>
  </property>
  <property fmtid="{D5CDD505-2E9C-101B-9397-08002B2CF9AE}" pid="28" name="FSC#SKMF@103.510:mf_zaznam_vnut_adresati_23">
    <vt:lpwstr/>
  </property>
  <property fmtid="{D5CDD505-2E9C-101B-9397-08002B2CF9AE}" pid="29" name="FSC#SKMF@103.510:mf_zaznam_vnut_adresati_24">
    <vt:lpwstr/>
  </property>
  <property fmtid="{D5CDD505-2E9C-101B-9397-08002B2CF9AE}" pid="30" name="FSC#SKMF@103.510:mf_zaznam_vnut_adresati_25">
    <vt:lpwstr/>
  </property>
  <property fmtid="{D5CDD505-2E9C-101B-9397-08002B2CF9AE}" pid="31" name="FSC#SKMF@103.510:mf_zaznam_vnut_adresati_26">
    <vt:lpwstr/>
  </property>
  <property fmtid="{D5CDD505-2E9C-101B-9397-08002B2CF9AE}" pid="32" name="FSC#SKMF@103.510:mf_zaznam_vnut_adresati_27">
    <vt:lpwstr/>
  </property>
  <property fmtid="{D5CDD505-2E9C-101B-9397-08002B2CF9AE}" pid="33" name="FSC#SKMF@103.510:mf_zaznam_vnut_adresati_28">
    <vt:lpwstr/>
  </property>
  <property fmtid="{D5CDD505-2E9C-101B-9397-08002B2CF9AE}" pid="34" name="FSC#SKMF@103.510:mf_zaznam_vnut_adresati_29">
    <vt:lpwstr/>
  </property>
  <property fmtid="{D5CDD505-2E9C-101B-9397-08002B2CF9AE}" pid="35" name="FSC#SKMF@103.510:mf_zaznam_vnut_adresati_30">
    <vt:lpwstr/>
  </property>
  <property fmtid="{D5CDD505-2E9C-101B-9397-08002B2CF9AE}" pid="36" name="FSC#SKMF@103.510:mf_zaznam_vnut_adresati_31">
    <vt:lpwstr/>
  </property>
  <property fmtid="{D5CDD505-2E9C-101B-9397-08002B2CF9AE}" pid="37" name="FSC#SKMF@103.510:mf_zaznam_vnut_adresati_32">
    <vt:lpwstr/>
  </property>
  <property fmtid="{D5CDD505-2E9C-101B-9397-08002B2CF9AE}" pid="38" name="FSC#SKMF@103.510:mf_zaznam_vnut_adresati_33">
    <vt:lpwstr/>
  </property>
  <property fmtid="{D5CDD505-2E9C-101B-9397-08002B2CF9AE}" pid="39" name="FSC#SKMF@103.510:mf_zaznam_vnut_adresati_34">
    <vt:lpwstr/>
  </property>
  <property fmtid="{D5CDD505-2E9C-101B-9397-08002B2CF9AE}" pid="40" name="FSC#SKMF@103.510:mf_zaznam_vnut_adresati_35">
    <vt:lpwstr/>
  </property>
  <property fmtid="{D5CDD505-2E9C-101B-9397-08002B2CF9AE}" pid="41" name="FSC#SKMF@103.510:mf_zaznam_vnut_adresati_36">
    <vt:lpwstr/>
  </property>
  <property fmtid="{D5CDD505-2E9C-101B-9397-08002B2CF9AE}" pid="42" name="FSC#SKMF@103.510:mf_zaznam_vnut_adresati_37">
    <vt:lpwstr/>
  </property>
  <property fmtid="{D5CDD505-2E9C-101B-9397-08002B2CF9AE}" pid="43" name="FSC#SKMF@103.510:mf_zaznam_vnut_adresati_38">
    <vt:lpwstr/>
  </property>
  <property fmtid="{D5CDD505-2E9C-101B-9397-08002B2CF9AE}" pid="44" name="FSC#SKMF@103.510:mf_zaznam_vnut_adresati_39">
    <vt:lpwstr/>
  </property>
  <property fmtid="{D5CDD505-2E9C-101B-9397-08002B2CF9AE}" pid="45" name="FSC#SKMF@103.510:mf_zaznam_vnut_adresati_40">
    <vt:lpwstr/>
  </property>
  <property fmtid="{D5CDD505-2E9C-101B-9397-08002B2CF9AE}" pid="46" name="FSC#SKMF@103.510:mf_zaznam_vnut_adresati_41">
    <vt:lpwstr/>
  </property>
  <property fmtid="{D5CDD505-2E9C-101B-9397-08002B2CF9AE}" pid="47" name="FSC#SKMF@103.510:mf_zaznam_vnut_adresati_42">
    <vt:lpwstr/>
  </property>
  <property fmtid="{D5CDD505-2E9C-101B-9397-08002B2CF9AE}" pid="48" name="FSC#SKMF@103.510:mf_zaznam_vnut_adresati_43">
    <vt:lpwstr/>
  </property>
  <property fmtid="{D5CDD505-2E9C-101B-9397-08002B2CF9AE}" pid="49" name="FSC#SKMF@103.510:mf_zaznam_vnut_adresati_44">
    <vt:lpwstr/>
  </property>
  <property fmtid="{D5CDD505-2E9C-101B-9397-08002B2CF9AE}" pid="50" name="FSC#SKMF@103.510:mf_zaznam_vnut_adresati_45">
    <vt:lpwstr/>
  </property>
  <property fmtid="{D5CDD505-2E9C-101B-9397-08002B2CF9AE}" pid="51" name="FSC#SKMF@103.510:mf_zaznam_vnut_adresati_46">
    <vt:lpwstr/>
  </property>
  <property fmtid="{D5CDD505-2E9C-101B-9397-08002B2CF9AE}" pid="52" name="FSC#SKMF@103.510:mf_zaznam_vnut_adresati_47">
    <vt:lpwstr/>
  </property>
  <property fmtid="{D5CDD505-2E9C-101B-9397-08002B2CF9AE}" pid="53" name="FSC#SKMF@103.510:mf_zaznam_vnut_adresati_48">
    <vt:lpwstr/>
  </property>
  <property fmtid="{D5CDD505-2E9C-101B-9397-08002B2CF9AE}" pid="54" name="FSC#SKMF@103.510:mf_zaznam_vnut_adresati_49">
    <vt:lpwstr/>
  </property>
  <property fmtid="{D5CDD505-2E9C-101B-9397-08002B2CF9AE}" pid="55" name="FSC#SKMF@103.510:mf_zaznam_vnut_adresati_50">
    <vt:lpwstr/>
  </property>
  <property fmtid="{D5CDD505-2E9C-101B-9397-08002B2CF9AE}" pid="56" name="FSC#SKMF@103.510:mf_zaznam_vnut_adresati_51">
    <vt:lpwstr/>
  </property>
  <property fmtid="{D5CDD505-2E9C-101B-9397-08002B2CF9AE}" pid="57" name="FSC#SKMF@103.510:mf_EnumStupenKlasifikacie">
    <vt:lpwstr/>
  </property>
  <property fmtid="{D5CDD505-2E9C-101B-9397-08002B2CF9AE}" pid="58" name="FSC#SKMF@103.510:mf_OpravneneOsoby">
    <vt:lpwstr/>
  </property>
  <property fmtid="{D5CDD505-2E9C-101B-9397-08002B2CF9AE}" pid="59" name="FSC#SKMF@103.510:mf_OpravneneOsoby_en">
    <vt:lpwstr/>
  </property>
  <property fmtid="{D5CDD505-2E9C-101B-9397-08002B2CF9AE}" pid="60" name="FSC#SKMF@103.510:mf_Vlastnik">
    <vt:lpwstr/>
  </property>
  <property fmtid="{D5CDD505-2E9C-101B-9397-08002B2CF9AE}" pid="61" name="FSC#SKMF@103.510:mf_Vlastnik_en">
    <vt:lpwstr/>
  </property>
  <property fmtid="{D5CDD505-2E9C-101B-9397-08002B2CF9AE}" pid="62" name="FSC#SKMF@103.510:mf_SpracEmail">
    <vt:lpwstr/>
  </property>
  <property fmtid="{D5CDD505-2E9C-101B-9397-08002B2CF9AE}" pid="63" name="FSC#SKMF@103.510:mf_skratkaou">
    <vt:lpwstr>OROPTP</vt:lpwstr>
  </property>
  <property fmtid="{D5CDD505-2E9C-101B-9397-08002B2CF9AE}" pid="64" name="FSC#SKMF@103.510:mf_aktuc_funkcia">
    <vt:lpwstr>referent</vt:lpwstr>
  </property>
  <property fmtid="{D5CDD505-2E9C-101B-9397-08002B2CF9AE}" pid="65" name="FSC#SKMF@103.510:mf_aktuc_nadrutvar">
    <vt:lpwstr>SOPTP (sekcia OP TP a iných finančných mechanizmov)</vt:lpwstr>
  </property>
  <property fmtid="{D5CDD505-2E9C-101B-9397-08002B2CF9AE}" pid="66" name="FSC#SKMF@103.510:mf_aktuc_klapka">
    <vt:lpwstr/>
  </property>
  <property fmtid="{D5CDD505-2E9C-101B-9397-08002B2CF9AE}" pid="67" name="FSC#SKMF@103.510:mf_aktuc_email">
    <vt:lpwstr>pavol.minarovych@vicepremier.gov.sk</vt:lpwstr>
  </property>
  <property fmtid="{D5CDD505-2E9C-101B-9397-08002B2CF9AE}" pid="68" name="FSC#SKMF@103.510:mf_aktuc">
    <vt:lpwstr>Mgr. Pavol Minarových</vt:lpwstr>
  </property>
  <property fmtid="{D5CDD505-2E9C-101B-9397-08002B2CF9AE}" pid="69" name="FSC#SKMF@103.510:mf_aktuc_zast">
    <vt:lpwstr>Mgr. Pavol Minarových</vt:lpwstr>
  </property>
  <property fmtid="{D5CDD505-2E9C-101B-9397-08002B2CF9AE}" pid="70" name="FSC#SKEDITIONREG@103.510:a_acceptor">
    <vt:lpwstr/>
  </property>
  <property fmtid="{D5CDD505-2E9C-101B-9397-08002B2CF9AE}" pid="71" name="FSC#SKEDITIONREG@103.510:a_clearedat">
    <vt:lpwstr/>
  </property>
  <property fmtid="{D5CDD505-2E9C-101B-9397-08002B2CF9AE}" pid="72" name="FSC#SKEDITIONREG@103.510:a_clearedby">
    <vt:lpwstr/>
  </property>
  <property fmtid="{D5CDD505-2E9C-101B-9397-08002B2CF9AE}" pid="73" name="FSC#SKEDITIONREG@103.510:a_comm">
    <vt:lpwstr/>
  </property>
  <property fmtid="{D5CDD505-2E9C-101B-9397-08002B2CF9AE}" pid="74" name="FSC#SKEDITIONREG@103.510:a_decisionattachments">
    <vt:lpwstr/>
  </property>
  <property fmtid="{D5CDD505-2E9C-101B-9397-08002B2CF9AE}" pid="75" name="FSC#SKEDITIONREG@103.510:a_deliveredat">
    <vt:lpwstr/>
  </property>
  <property fmtid="{D5CDD505-2E9C-101B-9397-08002B2CF9AE}" pid="76" name="FSC#SKEDITIONREG@103.510:a_delivery">
    <vt:lpwstr/>
  </property>
  <property fmtid="{D5CDD505-2E9C-101B-9397-08002B2CF9AE}" pid="77" name="FSC#SKEDITIONREG@103.510:a_extension">
    <vt:lpwstr/>
  </property>
  <property fmtid="{D5CDD505-2E9C-101B-9397-08002B2CF9AE}" pid="78" name="FSC#SKEDITIONREG@103.510:a_filenumber">
    <vt:lpwstr/>
  </property>
  <property fmtid="{D5CDD505-2E9C-101B-9397-08002B2CF9AE}" pid="79" name="FSC#SKEDITIONREG@103.510:a_fileresponsible">
    <vt:lpwstr/>
  </property>
  <property fmtid="{D5CDD505-2E9C-101B-9397-08002B2CF9AE}" pid="80" name="FSC#SKEDITIONREG@103.510:a_fileresporg">
    <vt:lpwstr/>
  </property>
  <property fmtid="{D5CDD505-2E9C-101B-9397-08002B2CF9AE}" pid="81" name="FSC#SKEDITIONREG@103.510:a_fileresporg_email_OU">
    <vt:lpwstr/>
  </property>
  <property fmtid="{D5CDD505-2E9C-101B-9397-08002B2CF9AE}" pid="82" name="FSC#SKEDITIONREG@103.510:a_fileresporg_emailaddress">
    <vt:lpwstr/>
  </property>
  <property fmtid="{D5CDD505-2E9C-101B-9397-08002B2CF9AE}" pid="83" name="FSC#SKEDITIONREG@103.510:a_fileresporg_fax">
    <vt:lpwstr/>
  </property>
  <property fmtid="{D5CDD505-2E9C-101B-9397-08002B2CF9AE}" pid="84" name="FSC#SKEDITIONREG@103.510:a_fileresporg_fax_OU">
    <vt:lpwstr/>
  </property>
  <property fmtid="{D5CDD505-2E9C-101B-9397-08002B2CF9AE}" pid="85" name="FSC#SKEDITIONREG@103.510:a_fileresporg_function">
    <vt:lpwstr/>
  </property>
  <property fmtid="{D5CDD505-2E9C-101B-9397-08002B2CF9AE}" pid="86" name="FSC#SKEDITIONREG@103.510:a_fileresporg_function_OU">
    <vt:lpwstr/>
  </property>
  <property fmtid="{D5CDD505-2E9C-101B-9397-08002B2CF9AE}" pid="87" name="FSC#SKEDITIONREG@103.510:a_fileresporg_head">
    <vt:lpwstr/>
  </property>
  <property fmtid="{D5CDD505-2E9C-101B-9397-08002B2CF9AE}" pid="88" name="FSC#SKEDITIONREG@103.510:a_fileresporg_head_OU">
    <vt:lpwstr/>
  </property>
  <property fmtid="{D5CDD505-2E9C-101B-9397-08002B2CF9AE}" pid="89" name="FSC#SKEDITIONREG@103.510:a_fileresporg_OU">
    <vt:lpwstr/>
  </property>
  <property fmtid="{D5CDD505-2E9C-101B-9397-08002B2CF9AE}" pid="90" name="FSC#SKEDITIONREG@103.510:a_fileresporg_phone">
    <vt:lpwstr/>
  </property>
  <property fmtid="{D5CDD505-2E9C-101B-9397-08002B2CF9AE}" pid="91" name="FSC#SKEDITIONREG@103.510:a_fileresporg_phone_OU">
    <vt:lpwstr/>
  </property>
  <property fmtid="{D5CDD505-2E9C-101B-9397-08002B2CF9AE}" pid="92" name="FSC#SKEDITIONREG@103.510:a_incattachments">
    <vt:lpwstr/>
  </property>
  <property fmtid="{D5CDD505-2E9C-101B-9397-08002B2CF9AE}" pid="93" name="FSC#SKEDITIONREG@103.510:a_incnr">
    <vt:lpwstr/>
  </property>
  <property fmtid="{D5CDD505-2E9C-101B-9397-08002B2CF9AE}" pid="94" name="FSC#SKEDITIONREG@103.510:a_objcreatedstr">
    <vt:lpwstr/>
  </property>
  <property fmtid="{D5CDD505-2E9C-101B-9397-08002B2CF9AE}" pid="95" name="FSC#SKEDITIONREG@103.510:a_ordernumber">
    <vt:lpwstr/>
  </property>
  <property fmtid="{D5CDD505-2E9C-101B-9397-08002B2CF9AE}" pid="96" name="FSC#SKEDITIONREG@103.510:a_oursign">
    <vt:lpwstr/>
  </property>
  <property fmtid="{D5CDD505-2E9C-101B-9397-08002B2CF9AE}" pid="97" name="FSC#SKEDITIONREG@103.510:a_sendersign">
    <vt:lpwstr/>
  </property>
  <property fmtid="{D5CDD505-2E9C-101B-9397-08002B2CF9AE}" pid="98" name="FSC#SKEDITIONREG@103.510:a_shortou">
    <vt:lpwstr/>
  </property>
  <property fmtid="{D5CDD505-2E9C-101B-9397-08002B2CF9AE}" pid="99" name="FSC#SKEDITIONREG@103.510:a_testsalutation">
    <vt:lpwstr/>
  </property>
  <property fmtid="{D5CDD505-2E9C-101B-9397-08002B2CF9AE}" pid="100" name="FSC#SKEDITIONREG@103.510:a_validfrom">
    <vt:lpwstr/>
  </property>
  <property fmtid="{D5CDD505-2E9C-101B-9397-08002B2CF9AE}" pid="101" name="FSC#SKEDITIONREG@103.510:as_activity">
    <vt:lpwstr/>
  </property>
  <property fmtid="{D5CDD505-2E9C-101B-9397-08002B2CF9AE}" pid="102" name="FSC#SKEDITIONREG@103.510:as_docdate">
    <vt:lpwstr/>
  </property>
  <property fmtid="{D5CDD505-2E9C-101B-9397-08002B2CF9AE}" pid="103" name="FSC#SKEDITIONREG@103.510:as_establishdate">
    <vt:lpwstr/>
  </property>
  <property fmtid="{D5CDD505-2E9C-101B-9397-08002B2CF9AE}" pid="104" name="FSC#SKEDITIONREG@103.510:as_fileresphead">
    <vt:lpwstr/>
  </property>
  <property fmtid="{D5CDD505-2E9C-101B-9397-08002B2CF9AE}" pid="105" name="FSC#SKEDITIONREG@103.510:as_filerespheadfnct">
    <vt:lpwstr/>
  </property>
  <property fmtid="{D5CDD505-2E9C-101B-9397-08002B2CF9AE}" pid="106" name="FSC#SKEDITIONREG@103.510:as_fileresponsible">
    <vt:lpwstr/>
  </property>
  <property fmtid="{D5CDD505-2E9C-101B-9397-08002B2CF9AE}" pid="107" name="FSC#SKEDITIONREG@103.510:as_filesubj">
    <vt:lpwstr/>
  </property>
  <property fmtid="{D5CDD505-2E9C-101B-9397-08002B2CF9AE}" pid="108" name="FSC#SKEDITIONREG@103.510:as_objname">
    <vt:lpwstr/>
  </property>
  <property fmtid="{D5CDD505-2E9C-101B-9397-08002B2CF9AE}" pid="109" name="FSC#SKEDITIONREG@103.510:as_ou">
    <vt:lpwstr/>
  </property>
  <property fmtid="{D5CDD505-2E9C-101B-9397-08002B2CF9AE}" pid="110" name="FSC#SKEDITIONREG@103.510:as_owner">
    <vt:lpwstr>Mgr. Pavol Minarových</vt:lpwstr>
  </property>
  <property fmtid="{D5CDD505-2E9C-101B-9397-08002B2CF9AE}" pid="111" name="FSC#SKEDITIONREG@103.510:as_phonelink">
    <vt:lpwstr/>
  </property>
  <property fmtid="{D5CDD505-2E9C-101B-9397-08002B2CF9AE}" pid="112" name="FSC#SKEDITIONREG@103.510:oz_externAdr">
    <vt:lpwstr/>
  </property>
  <property fmtid="{D5CDD505-2E9C-101B-9397-08002B2CF9AE}" pid="113" name="FSC#SKEDITIONREG@103.510:a_depositperiod">
    <vt:lpwstr/>
  </property>
  <property fmtid="{D5CDD505-2E9C-101B-9397-08002B2CF9AE}" pid="114" name="FSC#SKEDITIONREG@103.510:a_disposestate">
    <vt:lpwstr/>
  </property>
  <property fmtid="{D5CDD505-2E9C-101B-9397-08002B2CF9AE}" pid="115" name="FSC#SKEDITIONREG@103.510:a_fileresponsiblefnct">
    <vt:lpwstr/>
  </property>
  <property fmtid="{D5CDD505-2E9C-101B-9397-08002B2CF9AE}" pid="116" name="FSC#SKEDITIONREG@103.510:a_fileresporg_position">
    <vt:lpwstr/>
  </property>
  <property fmtid="{D5CDD505-2E9C-101B-9397-08002B2CF9AE}" pid="117" name="FSC#SKEDITIONREG@103.510:a_fileresporg_position_OU">
    <vt:lpwstr/>
  </property>
  <property fmtid="{D5CDD505-2E9C-101B-9397-08002B2CF9AE}" pid="118" name="FSC#SKEDITIONREG@103.510:a_osobnecislosprac">
    <vt:lpwstr/>
  </property>
  <property fmtid="{D5CDD505-2E9C-101B-9397-08002B2CF9AE}" pid="119" name="FSC#SKEDITIONREG@103.510:a_registrysign">
    <vt:lpwstr/>
  </property>
  <property fmtid="{D5CDD505-2E9C-101B-9397-08002B2CF9AE}" pid="120" name="FSC#SKEDITIONREG@103.510:a_subfileatt">
    <vt:lpwstr/>
  </property>
  <property fmtid="{D5CDD505-2E9C-101B-9397-08002B2CF9AE}" pid="121" name="FSC#SKEDITIONREG@103.510:as_filesubjall">
    <vt:lpwstr/>
  </property>
  <property fmtid="{D5CDD505-2E9C-101B-9397-08002B2CF9AE}" pid="122" name="FSC#SKEDITIONREG@103.510:CreatedAt">
    <vt:lpwstr>19. 1. 2021, 11:15</vt:lpwstr>
  </property>
  <property fmtid="{D5CDD505-2E9C-101B-9397-08002B2CF9AE}" pid="123" name="FSC#SKEDITIONREG@103.510:curruserrolegroup">
    <vt:lpwstr>odbor riadenia OP TP</vt:lpwstr>
  </property>
  <property fmtid="{D5CDD505-2E9C-101B-9397-08002B2CF9AE}" pid="124" name="FSC#SKEDITIONREG@103.510:currusersubst">
    <vt:lpwstr/>
  </property>
  <property fmtid="{D5CDD505-2E9C-101B-9397-08002B2CF9AE}" pid="125" name="FSC#SKEDITIONREG@103.510:emailsprac">
    <vt:lpwstr/>
  </property>
  <property fmtid="{D5CDD505-2E9C-101B-9397-08002B2CF9AE}" pid="126" name="FSC#SKEDITIONREG@103.510:ms_VyskladaniePoznamok">
    <vt:lpwstr/>
  </property>
  <property fmtid="{D5CDD505-2E9C-101B-9397-08002B2CF9AE}" pid="127" name="FSC#SKEDITIONREG@103.510:oumlname_fnct">
    <vt:lpwstr/>
  </property>
  <property fmtid="{D5CDD505-2E9C-101B-9397-08002B2CF9AE}" pid="128" name="FSC#SKEDITIONREG@103.510:sk_org_city">
    <vt:lpwstr>Bratislava-Staré Mesto</vt:lpwstr>
  </property>
  <property fmtid="{D5CDD505-2E9C-101B-9397-08002B2CF9AE}" pid="129" name="FSC#SKEDITIONREG@103.510:sk_org_dic">
    <vt:lpwstr>2120287004</vt:lpwstr>
  </property>
  <property fmtid="{D5CDD505-2E9C-101B-9397-08002B2CF9AE}" pid="130" name="FSC#SKEDITIONREG@103.510:sk_org_email">
    <vt:lpwstr>mailto:karol.dumbier@vicepremier.gov.sk</vt:lpwstr>
  </property>
  <property fmtid="{D5CDD505-2E9C-101B-9397-08002B2CF9AE}" pid="131" name="FSC#SKEDITIONREG@103.510:sk_org_fax">
    <vt:lpwstr/>
  </property>
  <property fmtid="{D5CDD505-2E9C-101B-9397-08002B2CF9AE}" pid="132" name="FSC#SKEDITIONREG@103.510:sk_org_fullname">
    <vt:lpwstr>Ministerstvo investícií, regionálneho rozvoja a informatizácie Slovenskej republiky</vt:lpwstr>
  </property>
  <property fmtid="{D5CDD505-2E9C-101B-9397-08002B2CF9AE}" pid="133" name="FSC#SKEDITIONREG@103.510:sk_org_ico">
    <vt:lpwstr>50349287</vt:lpwstr>
  </property>
  <property fmtid="{D5CDD505-2E9C-101B-9397-08002B2CF9AE}" pid="134" name="FSC#SKEDITIONREG@103.510:sk_org_phone">
    <vt:lpwstr/>
  </property>
  <property fmtid="{D5CDD505-2E9C-101B-9397-08002B2CF9AE}" pid="135" name="FSC#SKEDITIONREG@103.510:sk_org_shortname">
    <vt:lpwstr/>
  </property>
  <property fmtid="{D5CDD505-2E9C-101B-9397-08002B2CF9AE}" pid="136" name="FSC#SKEDITIONREG@103.510:sk_org_state">
    <vt:lpwstr>Bratislava I</vt:lpwstr>
  </property>
  <property fmtid="{D5CDD505-2E9C-101B-9397-08002B2CF9AE}" pid="137" name="FSC#SKEDITIONREG@103.510:sk_org_street">
    <vt:lpwstr>Štefánikova 15</vt:lpwstr>
  </property>
  <property fmtid="{D5CDD505-2E9C-101B-9397-08002B2CF9AE}" pid="138" name="FSC#SKEDITIONREG@103.510:sk_org_zip">
    <vt:lpwstr>811 05</vt:lpwstr>
  </property>
  <property fmtid="{D5CDD505-2E9C-101B-9397-08002B2CF9AE}" pid="139" name="FSC#SKEDITIONREG@103.510:viz_clearedat">
    <vt:lpwstr/>
  </property>
  <property fmtid="{D5CDD505-2E9C-101B-9397-08002B2CF9AE}" pid="140" name="FSC#SKEDITIONREG@103.510:viz_clearedby">
    <vt:lpwstr/>
  </property>
  <property fmtid="{D5CDD505-2E9C-101B-9397-08002B2CF9AE}" pid="141" name="FSC#SKEDITIONREG@103.510:viz_comm">
    <vt:lpwstr/>
  </property>
  <property fmtid="{D5CDD505-2E9C-101B-9397-08002B2CF9AE}" pid="142" name="FSC#SKEDITIONREG@103.510:viz_decisionattachments">
    <vt:lpwstr/>
  </property>
  <property fmtid="{D5CDD505-2E9C-101B-9397-08002B2CF9AE}" pid="143" name="FSC#SKEDITIONREG@103.510:viz_deliveredat">
    <vt:lpwstr/>
  </property>
  <property fmtid="{D5CDD505-2E9C-101B-9397-08002B2CF9AE}" pid="144" name="FSC#SKEDITIONREG@103.510:viz_delivery">
    <vt:lpwstr/>
  </property>
  <property fmtid="{D5CDD505-2E9C-101B-9397-08002B2CF9AE}" pid="145" name="FSC#SKEDITIONREG@103.510:viz_extension">
    <vt:lpwstr/>
  </property>
  <property fmtid="{D5CDD505-2E9C-101B-9397-08002B2CF9AE}" pid="146" name="FSC#SKEDITIONREG@103.510:viz_filenumber">
    <vt:lpwstr/>
  </property>
  <property fmtid="{D5CDD505-2E9C-101B-9397-08002B2CF9AE}" pid="147" name="FSC#SKEDITIONREG@103.510:viz_fileresponsible">
    <vt:lpwstr/>
  </property>
  <property fmtid="{D5CDD505-2E9C-101B-9397-08002B2CF9AE}" pid="148" name="FSC#SKEDITIONREG@103.510:viz_fileresporg">
    <vt:lpwstr/>
  </property>
  <property fmtid="{D5CDD505-2E9C-101B-9397-08002B2CF9AE}" pid="149" name="FSC#SKEDITIONREG@103.510:viz_fileresporg_email_OU">
    <vt:lpwstr/>
  </property>
  <property fmtid="{D5CDD505-2E9C-101B-9397-08002B2CF9AE}" pid="150" name="FSC#SKEDITIONREG@103.510:viz_fileresporg_emailaddress">
    <vt:lpwstr/>
  </property>
  <property fmtid="{D5CDD505-2E9C-101B-9397-08002B2CF9AE}" pid="151" name="FSC#SKEDITIONREG@103.510:viz_fileresporg_fax">
    <vt:lpwstr/>
  </property>
  <property fmtid="{D5CDD505-2E9C-101B-9397-08002B2CF9AE}" pid="152" name="FSC#SKEDITIONREG@103.510:viz_fileresporg_fax_OU">
    <vt:lpwstr/>
  </property>
  <property fmtid="{D5CDD505-2E9C-101B-9397-08002B2CF9AE}" pid="153" name="FSC#SKEDITIONREG@103.510:viz_fileresporg_function">
    <vt:lpwstr/>
  </property>
  <property fmtid="{D5CDD505-2E9C-101B-9397-08002B2CF9AE}" pid="154" name="FSC#SKEDITIONREG@103.510:viz_fileresporg_function_OU">
    <vt:lpwstr/>
  </property>
  <property fmtid="{D5CDD505-2E9C-101B-9397-08002B2CF9AE}" pid="155" name="FSC#SKEDITIONREG@103.510:viz_fileresporg_head">
    <vt:lpwstr/>
  </property>
  <property fmtid="{D5CDD505-2E9C-101B-9397-08002B2CF9AE}" pid="156" name="FSC#SKEDITIONREG@103.510:viz_fileresporg_head_OU">
    <vt:lpwstr/>
  </property>
  <property fmtid="{D5CDD505-2E9C-101B-9397-08002B2CF9AE}" pid="157" name="FSC#SKEDITIONREG@103.510:viz_fileresporg_longname">
    <vt:lpwstr/>
  </property>
  <property fmtid="{D5CDD505-2E9C-101B-9397-08002B2CF9AE}" pid="158" name="FSC#SKEDITIONREG@103.510:viz_fileresporg_mesto">
    <vt:lpwstr/>
  </property>
  <property fmtid="{D5CDD505-2E9C-101B-9397-08002B2CF9AE}" pid="159" name="FSC#SKEDITIONREG@103.510:viz_fileresporg_odbor">
    <vt:lpwstr/>
  </property>
  <property fmtid="{D5CDD505-2E9C-101B-9397-08002B2CF9AE}" pid="160" name="FSC#SKEDITIONREG@103.510:viz_fileresporg_odbor_function">
    <vt:lpwstr/>
  </property>
  <property fmtid="{D5CDD505-2E9C-101B-9397-08002B2CF9AE}" pid="161" name="FSC#SKEDITIONREG@103.510:viz_fileresporg_odbor_head">
    <vt:lpwstr/>
  </property>
  <property fmtid="{D5CDD505-2E9C-101B-9397-08002B2CF9AE}" pid="162" name="FSC#SKEDITIONREG@103.510:viz_fileresporg_OU">
    <vt:lpwstr/>
  </property>
  <property fmtid="{D5CDD505-2E9C-101B-9397-08002B2CF9AE}" pid="163" name="FSC#SKEDITIONREG@103.510:viz_fileresporg_phone">
    <vt:lpwstr/>
  </property>
  <property fmtid="{D5CDD505-2E9C-101B-9397-08002B2CF9AE}" pid="164" name="FSC#SKEDITIONREG@103.510:viz_fileresporg_phone_OU">
    <vt:lpwstr/>
  </property>
  <property fmtid="{D5CDD505-2E9C-101B-9397-08002B2CF9AE}" pid="165" name="FSC#SKEDITIONREG@103.510:viz_fileresporg_position">
    <vt:lpwstr/>
  </property>
  <property fmtid="{D5CDD505-2E9C-101B-9397-08002B2CF9AE}" pid="166" name="FSC#SKEDITIONREG@103.510:viz_fileresporg_position_OU">
    <vt:lpwstr/>
  </property>
  <property fmtid="{D5CDD505-2E9C-101B-9397-08002B2CF9AE}" pid="167" name="FSC#SKEDITIONREG@103.510:viz_fileresporg_psc">
    <vt:lpwstr/>
  </property>
  <property fmtid="{D5CDD505-2E9C-101B-9397-08002B2CF9AE}" pid="168" name="FSC#SKEDITIONREG@103.510:viz_fileresporg_sekcia">
    <vt:lpwstr/>
  </property>
  <property fmtid="{D5CDD505-2E9C-101B-9397-08002B2CF9AE}" pid="169" name="FSC#SKEDITIONREG@103.510:viz_fileresporg_sekcia_function">
    <vt:lpwstr/>
  </property>
  <property fmtid="{D5CDD505-2E9C-101B-9397-08002B2CF9AE}" pid="170" name="FSC#SKEDITIONREG@103.510:viz_fileresporg_sekcia_head">
    <vt:lpwstr/>
  </property>
  <property fmtid="{D5CDD505-2E9C-101B-9397-08002B2CF9AE}" pid="171" name="FSC#SKEDITIONREG@103.510:viz_fileresporg_stat">
    <vt:lpwstr/>
  </property>
  <property fmtid="{D5CDD505-2E9C-101B-9397-08002B2CF9AE}" pid="172" name="FSC#SKEDITIONREG@103.510:viz_fileresporg_ulica">
    <vt:lpwstr/>
  </property>
  <property fmtid="{D5CDD505-2E9C-101B-9397-08002B2CF9AE}" pid="173" name="FSC#SKEDITIONREG@103.510:viz_fileresporgknazov">
    <vt:lpwstr/>
  </property>
  <property fmtid="{D5CDD505-2E9C-101B-9397-08002B2CF9AE}" pid="174" name="FSC#SKEDITIONREG@103.510:viz_filesubj">
    <vt:lpwstr/>
  </property>
  <property fmtid="{D5CDD505-2E9C-101B-9397-08002B2CF9AE}" pid="175" name="FSC#SKEDITIONREG@103.510:viz_incattachments">
    <vt:lpwstr/>
  </property>
  <property fmtid="{D5CDD505-2E9C-101B-9397-08002B2CF9AE}" pid="176" name="FSC#SKEDITIONREG@103.510:viz_incnr">
    <vt:lpwstr/>
  </property>
  <property fmtid="{D5CDD505-2E9C-101B-9397-08002B2CF9AE}" pid="177" name="FSC#SKEDITIONREG@103.510:viz_intletterrecivers">
    <vt:lpwstr/>
  </property>
  <property fmtid="{D5CDD505-2E9C-101B-9397-08002B2CF9AE}" pid="178" name="FSC#SKEDITIONREG@103.510:viz_objcreatedstr">
    <vt:lpwstr/>
  </property>
  <property fmtid="{D5CDD505-2E9C-101B-9397-08002B2CF9AE}" pid="179" name="FSC#SKEDITIONREG@103.510:viz_ordernumber">
    <vt:lpwstr/>
  </property>
  <property fmtid="{D5CDD505-2E9C-101B-9397-08002B2CF9AE}" pid="180" name="FSC#SKEDITIONREG@103.510:viz_oursign">
    <vt:lpwstr/>
  </property>
  <property fmtid="{D5CDD505-2E9C-101B-9397-08002B2CF9AE}" pid="181" name="FSC#SKEDITIONREG@103.510:viz_responseto_createdby">
    <vt:lpwstr/>
  </property>
  <property fmtid="{D5CDD505-2E9C-101B-9397-08002B2CF9AE}" pid="182" name="FSC#SKEDITIONREG@103.510:viz_sendersign">
    <vt:lpwstr/>
  </property>
  <property fmtid="{D5CDD505-2E9C-101B-9397-08002B2CF9AE}" pid="183" name="FSC#SKEDITIONREG@103.510:viz_shortfileresporg">
    <vt:lpwstr/>
  </property>
  <property fmtid="{D5CDD505-2E9C-101B-9397-08002B2CF9AE}" pid="184" name="FSC#SKEDITIONREG@103.510:viz_tel_number">
    <vt:lpwstr/>
  </property>
  <property fmtid="{D5CDD505-2E9C-101B-9397-08002B2CF9AE}" pid="185" name="FSC#SKEDITIONREG@103.510:viz_tel_number2">
    <vt:lpwstr/>
  </property>
  <property fmtid="{D5CDD505-2E9C-101B-9397-08002B2CF9AE}" pid="186" name="FSC#SKEDITIONREG@103.510:viz_testsalutation">
    <vt:lpwstr/>
  </property>
  <property fmtid="{D5CDD505-2E9C-101B-9397-08002B2CF9AE}" pid="187" name="FSC#SKEDITIONREG@103.510:viz_validfrom">
    <vt:lpwstr/>
  </property>
  <property fmtid="{D5CDD505-2E9C-101B-9397-08002B2CF9AE}" pid="188" name="FSC#SKEDITIONREG@103.510:zaznam_jeden_adresat">
    <vt:lpwstr/>
  </property>
  <property fmtid="{D5CDD505-2E9C-101B-9397-08002B2CF9AE}" pid="189" name="FSC#SKEDITIONREG@103.510:zaznam_vnut_adresati_1">
    <vt:lpwstr/>
  </property>
  <property fmtid="{D5CDD505-2E9C-101B-9397-08002B2CF9AE}" pid="190" name="FSC#SKEDITIONREG@103.510:zaznam_vnut_adresati_10">
    <vt:lpwstr/>
  </property>
  <property fmtid="{D5CDD505-2E9C-101B-9397-08002B2CF9AE}" pid="191" name="FSC#SKEDITIONREG@103.510:zaznam_vnut_adresati_11">
    <vt:lpwstr/>
  </property>
  <property fmtid="{D5CDD505-2E9C-101B-9397-08002B2CF9AE}" pid="192" name="FSC#SKEDITIONREG@103.510:zaznam_vnut_adresati_12">
    <vt:lpwstr/>
  </property>
  <property fmtid="{D5CDD505-2E9C-101B-9397-08002B2CF9AE}" pid="193" name="FSC#SKEDITIONREG@103.510:zaznam_vnut_adresati_13">
    <vt:lpwstr/>
  </property>
  <property fmtid="{D5CDD505-2E9C-101B-9397-08002B2CF9AE}" pid="194" name="FSC#SKEDITIONREG@103.510:zaznam_vnut_adresati_14">
    <vt:lpwstr/>
  </property>
  <property fmtid="{D5CDD505-2E9C-101B-9397-08002B2CF9AE}" pid="195" name="FSC#SKEDITIONREG@103.510:zaznam_vnut_adresati_15">
    <vt:lpwstr/>
  </property>
  <property fmtid="{D5CDD505-2E9C-101B-9397-08002B2CF9AE}" pid="196" name="FSC#SKEDITIONREG@103.510:zaznam_vnut_adresati_16">
    <vt:lpwstr/>
  </property>
  <property fmtid="{D5CDD505-2E9C-101B-9397-08002B2CF9AE}" pid="197" name="FSC#SKEDITIONREG@103.510:zaznam_vnut_adresati_17">
    <vt:lpwstr/>
  </property>
  <property fmtid="{D5CDD505-2E9C-101B-9397-08002B2CF9AE}" pid="198" name="FSC#SKEDITIONREG@103.510:zaznam_vnut_adresati_18">
    <vt:lpwstr/>
  </property>
  <property fmtid="{D5CDD505-2E9C-101B-9397-08002B2CF9AE}" pid="199" name="FSC#SKEDITIONREG@103.510:zaznam_vnut_adresati_19">
    <vt:lpwstr/>
  </property>
  <property fmtid="{D5CDD505-2E9C-101B-9397-08002B2CF9AE}" pid="200" name="FSC#SKEDITIONREG@103.510:zaznam_vnut_adresati_2">
    <vt:lpwstr/>
  </property>
  <property fmtid="{D5CDD505-2E9C-101B-9397-08002B2CF9AE}" pid="201" name="FSC#SKEDITIONREG@103.510:zaznam_vnut_adresati_20">
    <vt:lpwstr/>
  </property>
  <property fmtid="{D5CDD505-2E9C-101B-9397-08002B2CF9AE}" pid="202" name="FSC#SKEDITIONREG@103.510:zaznam_vnut_adresati_21">
    <vt:lpwstr/>
  </property>
  <property fmtid="{D5CDD505-2E9C-101B-9397-08002B2CF9AE}" pid="203" name="FSC#SKEDITIONREG@103.510:zaznam_vnut_adresati_22">
    <vt:lpwstr/>
  </property>
  <property fmtid="{D5CDD505-2E9C-101B-9397-08002B2CF9AE}" pid="204" name="FSC#SKEDITIONREG@103.510:zaznam_vnut_adresati_23">
    <vt:lpwstr/>
  </property>
  <property fmtid="{D5CDD505-2E9C-101B-9397-08002B2CF9AE}" pid="205" name="FSC#SKEDITIONREG@103.510:zaznam_vnut_adresati_24">
    <vt:lpwstr/>
  </property>
  <property fmtid="{D5CDD505-2E9C-101B-9397-08002B2CF9AE}" pid="206" name="FSC#SKEDITIONREG@103.510:zaznam_vnut_adresati_25">
    <vt:lpwstr/>
  </property>
  <property fmtid="{D5CDD505-2E9C-101B-9397-08002B2CF9AE}" pid="207" name="FSC#SKEDITIONREG@103.510:zaznam_vnut_adresati_26">
    <vt:lpwstr/>
  </property>
  <property fmtid="{D5CDD505-2E9C-101B-9397-08002B2CF9AE}" pid="208" name="FSC#SKEDITIONREG@103.510:zaznam_vnut_adresati_27">
    <vt:lpwstr/>
  </property>
  <property fmtid="{D5CDD505-2E9C-101B-9397-08002B2CF9AE}" pid="209" name="FSC#SKEDITIONREG@103.510:zaznam_vnut_adresati_28">
    <vt:lpwstr/>
  </property>
  <property fmtid="{D5CDD505-2E9C-101B-9397-08002B2CF9AE}" pid="210" name="FSC#SKEDITIONREG@103.510:zaznam_vnut_adresati_29">
    <vt:lpwstr/>
  </property>
  <property fmtid="{D5CDD505-2E9C-101B-9397-08002B2CF9AE}" pid="211" name="FSC#SKEDITIONREG@103.510:zaznam_vnut_adresati_3">
    <vt:lpwstr/>
  </property>
  <property fmtid="{D5CDD505-2E9C-101B-9397-08002B2CF9AE}" pid="212" name="FSC#SKEDITIONREG@103.510:zaznam_vnut_adresati_30">
    <vt:lpwstr/>
  </property>
  <property fmtid="{D5CDD505-2E9C-101B-9397-08002B2CF9AE}" pid="213" name="FSC#SKEDITIONREG@103.510:zaznam_vnut_adresati_31">
    <vt:lpwstr/>
  </property>
  <property fmtid="{D5CDD505-2E9C-101B-9397-08002B2CF9AE}" pid="214" name="FSC#SKEDITIONREG@103.510:zaznam_vnut_adresati_32">
    <vt:lpwstr/>
  </property>
  <property fmtid="{D5CDD505-2E9C-101B-9397-08002B2CF9AE}" pid="215" name="FSC#SKEDITIONREG@103.510:zaznam_vnut_adresati_33">
    <vt:lpwstr/>
  </property>
  <property fmtid="{D5CDD505-2E9C-101B-9397-08002B2CF9AE}" pid="216" name="FSC#SKEDITIONREG@103.510:zaznam_vnut_adresati_34">
    <vt:lpwstr/>
  </property>
  <property fmtid="{D5CDD505-2E9C-101B-9397-08002B2CF9AE}" pid="217" name="FSC#SKEDITIONREG@103.510:zaznam_vnut_adresati_35">
    <vt:lpwstr/>
  </property>
  <property fmtid="{D5CDD505-2E9C-101B-9397-08002B2CF9AE}" pid="218" name="FSC#SKEDITIONREG@103.510:zaznam_vnut_adresati_36">
    <vt:lpwstr/>
  </property>
  <property fmtid="{D5CDD505-2E9C-101B-9397-08002B2CF9AE}" pid="219" name="FSC#SKEDITIONREG@103.510:zaznam_vnut_adresati_37">
    <vt:lpwstr/>
  </property>
  <property fmtid="{D5CDD505-2E9C-101B-9397-08002B2CF9AE}" pid="220" name="FSC#SKEDITIONREG@103.510:zaznam_vnut_adresati_38">
    <vt:lpwstr/>
  </property>
  <property fmtid="{D5CDD505-2E9C-101B-9397-08002B2CF9AE}" pid="221" name="FSC#SKEDITIONREG@103.510:zaznam_vnut_adresati_39">
    <vt:lpwstr/>
  </property>
  <property fmtid="{D5CDD505-2E9C-101B-9397-08002B2CF9AE}" pid="222" name="FSC#SKEDITIONREG@103.510:zaznam_vnut_adresati_4">
    <vt:lpwstr/>
  </property>
  <property fmtid="{D5CDD505-2E9C-101B-9397-08002B2CF9AE}" pid="223" name="FSC#SKEDITIONREG@103.510:zaznam_vnut_adresati_40">
    <vt:lpwstr/>
  </property>
  <property fmtid="{D5CDD505-2E9C-101B-9397-08002B2CF9AE}" pid="224" name="FSC#SKEDITIONREG@103.510:zaznam_vnut_adresati_41">
    <vt:lpwstr/>
  </property>
  <property fmtid="{D5CDD505-2E9C-101B-9397-08002B2CF9AE}" pid="225" name="FSC#SKEDITIONREG@103.510:zaznam_vnut_adresati_42">
    <vt:lpwstr/>
  </property>
  <property fmtid="{D5CDD505-2E9C-101B-9397-08002B2CF9AE}" pid="226" name="FSC#SKEDITIONREG@103.510:zaznam_vnut_adresati_43">
    <vt:lpwstr/>
  </property>
  <property fmtid="{D5CDD505-2E9C-101B-9397-08002B2CF9AE}" pid="227" name="FSC#SKEDITIONREG@103.510:zaznam_vnut_adresati_44">
    <vt:lpwstr/>
  </property>
  <property fmtid="{D5CDD505-2E9C-101B-9397-08002B2CF9AE}" pid="228" name="FSC#SKEDITIONREG@103.510:zaznam_vnut_adresati_45">
    <vt:lpwstr/>
  </property>
  <property fmtid="{D5CDD505-2E9C-101B-9397-08002B2CF9AE}" pid="229" name="FSC#SKEDITIONREG@103.510:zaznam_vnut_adresati_46">
    <vt:lpwstr/>
  </property>
  <property fmtid="{D5CDD505-2E9C-101B-9397-08002B2CF9AE}" pid="230" name="FSC#SKEDITIONREG@103.510:zaznam_vnut_adresati_47">
    <vt:lpwstr/>
  </property>
  <property fmtid="{D5CDD505-2E9C-101B-9397-08002B2CF9AE}" pid="231" name="FSC#SKEDITIONREG@103.510:zaznam_vnut_adresati_48">
    <vt:lpwstr/>
  </property>
  <property fmtid="{D5CDD505-2E9C-101B-9397-08002B2CF9AE}" pid="232" name="FSC#SKEDITIONREG@103.510:zaznam_vnut_adresati_49">
    <vt:lpwstr/>
  </property>
  <property fmtid="{D5CDD505-2E9C-101B-9397-08002B2CF9AE}" pid="233" name="FSC#SKEDITIONREG@103.510:zaznam_vnut_adresati_5">
    <vt:lpwstr/>
  </property>
  <property fmtid="{D5CDD505-2E9C-101B-9397-08002B2CF9AE}" pid="234" name="FSC#SKEDITIONREG@103.510:zaznam_vnut_adresati_50">
    <vt:lpwstr/>
  </property>
  <property fmtid="{D5CDD505-2E9C-101B-9397-08002B2CF9AE}" pid="235" name="FSC#SKEDITIONREG@103.510:zaznam_vnut_adresati_51">
    <vt:lpwstr/>
  </property>
  <property fmtid="{D5CDD505-2E9C-101B-9397-08002B2CF9AE}" pid="236" name="FSC#SKEDITIONREG@103.510:zaznam_vnut_adresati_52">
    <vt:lpwstr/>
  </property>
  <property fmtid="{D5CDD505-2E9C-101B-9397-08002B2CF9AE}" pid="237" name="FSC#SKEDITIONREG@103.510:zaznam_vnut_adresati_53">
    <vt:lpwstr/>
  </property>
  <property fmtid="{D5CDD505-2E9C-101B-9397-08002B2CF9AE}" pid="238" name="FSC#SKEDITIONREG@103.510:zaznam_vnut_adresati_54">
    <vt:lpwstr/>
  </property>
  <property fmtid="{D5CDD505-2E9C-101B-9397-08002B2CF9AE}" pid="239" name="FSC#SKEDITIONREG@103.510:zaznam_vnut_adresati_55">
    <vt:lpwstr/>
  </property>
  <property fmtid="{D5CDD505-2E9C-101B-9397-08002B2CF9AE}" pid="240" name="FSC#SKEDITIONREG@103.510:zaznam_vnut_adresati_56">
    <vt:lpwstr/>
  </property>
  <property fmtid="{D5CDD505-2E9C-101B-9397-08002B2CF9AE}" pid="241" name="FSC#SKEDITIONREG@103.510:zaznam_vnut_adresati_57">
    <vt:lpwstr/>
  </property>
  <property fmtid="{D5CDD505-2E9C-101B-9397-08002B2CF9AE}" pid="242" name="FSC#SKEDITIONREG@103.510:zaznam_vnut_adresati_58">
    <vt:lpwstr/>
  </property>
  <property fmtid="{D5CDD505-2E9C-101B-9397-08002B2CF9AE}" pid="243" name="FSC#SKEDITIONREG@103.510:zaznam_vnut_adresati_59">
    <vt:lpwstr/>
  </property>
  <property fmtid="{D5CDD505-2E9C-101B-9397-08002B2CF9AE}" pid="244" name="FSC#SKEDITIONREG@103.510:zaznam_vnut_adresati_6">
    <vt:lpwstr/>
  </property>
  <property fmtid="{D5CDD505-2E9C-101B-9397-08002B2CF9AE}" pid="245" name="FSC#SKEDITIONREG@103.510:zaznam_vnut_adresati_60">
    <vt:lpwstr/>
  </property>
  <property fmtid="{D5CDD505-2E9C-101B-9397-08002B2CF9AE}" pid="246" name="FSC#SKEDITIONREG@103.510:zaznam_vnut_adresati_61">
    <vt:lpwstr/>
  </property>
  <property fmtid="{D5CDD505-2E9C-101B-9397-08002B2CF9AE}" pid="247" name="FSC#SKEDITIONREG@103.510:zaznam_vnut_adresati_62">
    <vt:lpwstr/>
  </property>
  <property fmtid="{D5CDD505-2E9C-101B-9397-08002B2CF9AE}" pid="248" name="FSC#SKEDITIONREG@103.510:zaznam_vnut_adresati_63">
    <vt:lpwstr/>
  </property>
  <property fmtid="{D5CDD505-2E9C-101B-9397-08002B2CF9AE}" pid="249" name="FSC#SKEDITIONREG@103.510:zaznam_vnut_adresati_64">
    <vt:lpwstr/>
  </property>
  <property fmtid="{D5CDD505-2E9C-101B-9397-08002B2CF9AE}" pid="250" name="FSC#SKEDITIONREG@103.510:zaznam_vnut_adresati_65">
    <vt:lpwstr/>
  </property>
  <property fmtid="{D5CDD505-2E9C-101B-9397-08002B2CF9AE}" pid="251" name="FSC#SKEDITIONREG@103.510:zaznam_vnut_adresati_66">
    <vt:lpwstr/>
  </property>
  <property fmtid="{D5CDD505-2E9C-101B-9397-08002B2CF9AE}" pid="252" name="FSC#SKEDITIONREG@103.510:zaznam_vnut_adresati_67">
    <vt:lpwstr/>
  </property>
  <property fmtid="{D5CDD505-2E9C-101B-9397-08002B2CF9AE}" pid="253" name="FSC#SKEDITIONREG@103.510:zaznam_vnut_adresati_68">
    <vt:lpwstr/>
  </property>
  <property fmtid="{D5CDD505-2E9C-101B-9397-08002B2CF9AE}" pid="254" name="FSC#SKEDITIONREG@103.510:zaznam_vnut_adresati_69">
    <vt:lpwstr/>
  </property>
  <property fmtid="{D5CDD505-2E9C-101B-9397-08002B2CF9AE}" pid="255" name="FSC#SKEDITIONREG@103.510:zaznam_vnut_adresati_7">
    <vt:lpwstr/>
  </property>
  <property fmtid="{D5CDD505-2E9C-101B-9397-08002B2CF9AE}" pid="256" name="FSC#SKEDITIONREG@103.510:zaznam_vnut_adresati_70">
    <vt:lpwstr/>
  </property>
  <property fmtid="{D5CDD505-2E9C-101B-9397-08002B2CF9AE}" pid="257" name="FSC#SKEDITIONREG@103.510:zaznam_vnut_adresati_8">
    <vt:lpwstr/>
  </property>
  <property fmtid="{D5CDD505-2E9C-101B-9397-08002B2CF9AE}" pid="258" name="FSC#SKEDITIONREG@103.510:zaznam_vnut_adresati_9">
    <vt:lpwstr/>
  </property>
  <property fmtid="{D5CDD505-2E9C-101B-9397-08002B2CF9AE}" pid="259" name="FSC#SKEDITIONREG@103.510:zaznam_vonk_adresati_1">
    <vt:lpwstr/>
  </property>
  <property fmtid="{D5CDD505-2E9C-101B-9397-08002B2CF9AE}" pid="260" name="FSC#SKEDITIONREG@103.510:zaznam_vonk_adresati_2">
    <vt:lpwstr/>
  </property>
  <property fmtid="{D5CDD505-2E9C-101B-9397-08002B2CF9AE}" pid="261" name="FSC#SKEDITIONREG@103.510:zaznam_vonk_adresati_3">
    <vt:lpwstr/>
  </property>
  <property fmtid="{D5CDD505-2E9C-101B-9397-08002B2CF9AE}" pid="262" name="FSC#SKEDITIONREG@103.510:zaznam_vonk_adresati_4">
    <vt:lpwstr/>
  </property>
  <property fmtid="{D5CDD505-2E9C-101B-9397-08002B2CF9AE}" pid="263" name="FSC#SKEDITIONREG@103.510:zaznam_vonk_adresati_5">
    <vt:lpwstr/>
  </property>
  <property fmtid="{D5CDD505-2E9C-101B-9397-08002B2CF9AE}" pid="264" name="FSC#SKEDITIONREG@103.510:zaznam_vonk_adresati_6">
    <vt:lpwstr/>
  </property>
  <property fmtid="{D5CDD505-2E9C-101B-9397-08002B2CF9AE}" pid="265" name="FSC#SKEDITIONREG@103.510:zaznam_vonk_adresati_7">
    <vt:lpwstr/>
  </property>
  <property fmtid="{D5CDD505-2E9C-101B-9397-08002B2CF9AE}" pid="266" name="FSC#SKEDITIONREG@103.510:zaznam_vonk_adresati_8">
    <vt:lpwstr/>
  </property>
  <property fmtid="{D5CDD505-2E9C-101B-9397-08002B2CF9AE}" pid="267" name="FSC#SKEDITIONREG@103.510:zaznam_vonk_adresati_9">
    <vt:lpwstr/>
  </property>
  <property fmtid="{D5CDD505-2E9C-101B-9397-08002B2CF9AE}" pid="268" name="FSC#SKEDITIONREG@103.510:zaznam_vonk_adresati_10">
    <vt:lpwstr/>
  </property>
  <property fmtid="{D5CDD505-2E9C-101B-9397-08002B2CF9AE}" pid="269" name="FSC#SKEDITIONREG@103.510:zaznam_vonk_adresati_11">
    <vt:lpwstr/>
  </property>
  <property fmtid="{D5CDD505-2E9C-101B-9397-08002B2CF9AE}" pid="270" name="FSC#SKEDITIONREG@103.510:zaznam_vonk_adresati_12">
    <vt:lpwstr/>
  </property>
  <property fmtid="{D5CDD505-2E9C-101B-9397-08002B2CF9AE}" pid="271" name="FSC#SKEDITIONREG@103.510:zaznam_vonk_adresati_13">
    <vt:lpwstr/>
  </property>
  <property fmtid="{D5CDD505-2E9C-101B-9397-08002B2CF9AE}" pid="272" name="FSC#SKEDITIONREG@103.510:zaznam_vonk_adresati_14">
    <vt:lpwstr/>
  </property>
  <property fmtid="{D5CDD505-2E9C-101B-9397-08002B2CF9AE}" pid="273" name="FSC#SKEDITIONREG@103.510:zaznam_vonk_adresati_15">
    <vt:lpwstr/>
  </property>
  <property fmtid="{D5CDD505-2E9C-101B-9397-08002B2CF9AE}" pid="274" name="FSC#SKEDITIONREG@103.510:zaznam_vonk_adresati_16">
    <vt:lpwstr/>
  </property>
  <property fmtid="{D5CDD505-2E9C-101B-9397-08002B2CF9AE}" pid="275" name="FSC#SKEDITIONREG@103.510:zaznam_vonk_adresati_17">
    <vt:lpwstr/>
  </property>
  <property fmtid="{D5CDD505-2E9C-101B-9397-08002B2CF9AE}" pid="276" name="FSC#SKEDITIONREG@103.510:zaznam_vonk_adresati_18">
    <vt:lpwstr/>
  </property>
  <property fmtid="{D5CDD505-2E9C-101B-9397-08002B2CF9AE}" pid="277" name="FSC#SKEDITIONREG@103.510:zaznam_vonk_adresati_19">
    <vt:lpwstr/>
  </property>
  <property fmtid="{D5CDD505-2E9C-101B-9397-08002B2CF9AE}" pid="278" name="FSC#SKEDITIONREG@103.510:zaznam_vonk_adresati_20">
    <vt:lpwstr/>
  </property>
  <property fmtid="{D5CDD505-2E9C-101B-9397-08002B2CF9AE}" pid="279" name="FSC#SKEDITIONREG@103.510:zaznam_vonk_adresati_21">
    <vt:lpwstr/>
  </property>
  <property fmtid="{D5CDD505-2E9C-101B-9397-08002B2CF9AE}" pid="280" name="FSC#SKEDITIONREG@103.510:zaznam_vonk_adresati_22">
    <vt:lpwstr/>
  </property>
  <property fmtid="{D5CDD505-2E9C-101B-9397-08002B2CF9AE}" pid="281" name="FSC#SKEDITIONREG@103.510:zaznam_vonk_adresati_23">
    <vt:lpwstr/>
  </property>
  <property fmtid="{D5CDD505-2E9C-101B-9397-08002B2CF9AE}" pid="282" name="FSC#SKEDITIONREG@103.510:zaznam_vonk_adresati_24">
    <vt:lpwstr/>
  </property>
  <property fmtid="{D5CDD505-2E9C-101B-9397-08002B2CF9AE}" pid="283" name="FSC#SKEDITIONREG@103.510:zaznam_vonk_adresati_25">
    <vt:lpwstr/>
  </property>
  <property fmtid="{D5CDD505-2E9C-101B-9397-08002B2CF9AE}" pid="284" name="FSC#SKEDITIONREG@103.510:zaznam_vonk_adresati_26">
    <vt:lpwstr/>
  </property>
  <property fmtid="{D5CDD505-2E9C-101B-9397-08002B2CF9AE}" pid="285" name="FSC#SKEDITIONREG@103.510:zaznam_vonk_adresati_27">
    <vt:lpwstr/>
  </property>
  <property fmtid="{D5CDD505-2E9C-101B-9397-08002B2CF9AE}" pid="286" name="FSC#SKEDITIONREG@103.510:zaznam_vonk_adresati_28">
    <vt:lpwstr/>
  </property>
  <property fmtid="{D5CDD505-2E9C-101B-9397-08002B2CF9AE}" pid="287" name="FSC#SKEDITIONREG@103.510:zaznam_vonk_adresati_29">
    <vt:lpwstr/>
  </property>
  <property fmtid="{D5CDD505-2E9C-101B-9397-08002B2CF9AE}" pid="288" name="FSC#SKEDITIONREG@103.510:zaznam_vonk_adresati_30">
    <vt:lpwstr/>
  </property>
  <property fmtid="{D5CDD505-2E9C-101B-9397-08002B2CF9AE}" pid="289" name="FSC#SKEDITIONREG@103.510:zaznam_vonk_adresati_31">
    <vt:lpwstr/>
  </property>
  <property fmtid="{D5CDD505-2E9C-101B-9397-08002B2CF9AE}" pid="290" name="FSC#SKEDITIONREG@103.510:zaznam_vonk_adresati_32">
    <vt:lpwstr/>
  </property>
  <property fmtid="{D5CDD505-2E9C-101B-9397-08002B2CF9AE}" pid="291" name="FSC#SKEDITIONREG@103.510:zaznam_vonk_adresati_33">
    <vt:lpwstr/>
  </property>
  <property fmtid="{D5CDD505-2E9C-101B-9397-08002B2CF9AE}" pid="292" name="FSC#SKEDITIONREG@103.510:zaznam_vonk_adresati_34">
    <vt:lpwstr/>
  </property>
  <property fmtid="{D5CDD505-2E9C-101B-9397-08002B2CF9AE}" pid="293" name="FSC#SKEDITIONREG@103.510:zaznam_vonk_adresati_35">
    <vt:lpwstr/>
  </property>
  <property fmtid="{D5CDD505-2E9C-101B-9397-08002B2CF9AE}" pid="294" name="FSC#SKEDITIONREG@103.510:Stazovatel">
    <vt:lpwstr/>
  </property>
  <property fmtid="{D5CDD505-2E9C-101B-9397-08002B2CF9AE}" pid="295" name="FSC#SKEDITIONREG@103.510:ProtiKomu">
    <vt:lpwstr/>
  </property>
  <property fmtid="{D5CDD505-2E9C-101B-9397-08002B2CF9AE}" pid="296" name="FSC#SKEDITIONREG@103.510:EvCisloStaz">
    <vt:lpwstr/>
  </property>
  <property fmtid="{D5CDD505-2E9C-101B-9397-08002B2CF9AE}" pid="297" name="FSC#SKEDITIONREG@103.510:jod_AttrDateSkutocnyDatumVydania">
    <vt:lpwstr/>
  </property>
  <property fmtid="{D5CDD505-2E9C-101B-9397-08002B2CF9AE}" pid="298" name="FSC#SKEDITIONREG@103.510:jod_AttrNumCisloZmeny">
    <vt:lpwstr/>
  </property>
  <property fmtid="{D5CDD505-2E9C-101B-9397-08002B2CF9AE}" pid="299" name="FSC#SKEDITIONREG@103.510:jod_AttrStrRegCisloZaznamu">
    <vt:lpwstr/>
  </property>
  <property fmtid="{D5CDD505-2E9C-101B-9397-08002B2CF9AE}" pid="300" name="FSC#SKEDITIONREG@103.510:jod_cislodoc">
    <vt:lpwstr/>
  </property>
  <property fmtid="{D5CDD505-2E9C-101B-9397-08002B2CF9AE}" pid="301" name="FSC#SKEDITIONREG@103.510:jod_druh">
    <vt:lpwstr/>
  </property>
  <property fmtid="{D5CDD505-2E9C-101B-9397-08002B2CF9AE}" pid="302" name="FSC#SKEDITIONREG@103.510:jod_lu">
    <vt:lpwstr/>
  </property>
  <property fmtid="{D5CDD505-2E9C-101B-9397-08002B2CF9AE}" pid="303" name="FSC#SKEDITIONREG@103.510:jod_nazov">
    <vt:lpwstr/>
  </property>
  <property fmtid="{D5CDD505-2E9C-101B-9397-08002B2CF9AE}" pid="304" name="FSC#SKEDITIONREG@103.510:jod_typ">
    <vt:lpwstr/>
  </property>
  <property fmtid="{D5CDD505-2E9C-101B-9397-08002B2CF9AE}" pid="305" name="FSC#SKEDITIONREG@103.510:jod_zh">
    <vt:lpwstr/>
  </property>
  <property fmtid="{D5CDD505-2E9C-101B-9397-08002B2CF9AE}" pid="306" name="FSC#SKEDITIONREG@103.510:jod_sAttrDatePlatnostDo">
    <vt:lpwstr/>
  </property>
  <property fmtid="{D5CDD505-2E9C-101B-9397-08002B2CF9AE}" pid="307" name="FSC#SKEDITIONREG@103.510:jod_sAttrDatePlatnostOd">
    <vt:lpwstr/>
  </property>
  <property fmtid="{D5CDD505-2E9C-101B-9397-08002B2CF9AE}" pid="308" name="FSC#SKEDITIONREG@103.510:jod_sAttrDateUcinnostDoc">
    <vt:lpwstr/>
  </property>
  <property fmtid="{D5CDD505-2E9C-101B-9397-08002B2CF9AE}" pid="309" name="FSC#SKEDITIONREG@103.510:a_telephone">
    <vt:lpwstr/>
  </property>
  <property fmtid="{D5CDD505-2E9C-101B-9397-08002B2CF9AE}" pid="310" name="FSC#SKEDITIONREG@103.510:a_email">
    <vt:lpwstr/>
  </property>
  <property fmtid="{D5CDD505-2E9C-101B-9397-08002B2CF9AE}" pid="311" name="FSC#SKEDITIONREG@103.510:a_nazovOU">
    <vt:lpwstr/>
  </property>
  <property fmtid="{D5CDD505-2E9C-101B-9397-08002B2CF9AE}" pid="312" name="FSC#SKEDITIONREG@103.510:a_veduciOU">
    <vt:lpwstr/>
  </property>
  <property fmtid="{D5CDD505-2E9C-101B-9397-08002B2CF9AE}" pid="313" name="FSC#SKEDITIONREG@103.510:a_nadradeneOU">
    <vt:lpwstr/>
  </property>
  <property fmtid="{D5CDD505-2E9C-101B-9397-08002B2CF9AE}" pid="314" name="FSC#SKEDITIONREG@103.510:a_veduciOd">
    <vt:lpwstr/>
  </property>
  <property fmtid="{D5CDD505-2E9C-101B-9397-08002B2CF9AE}" pid="315" name="FSC#SKEDITIONREG@103.510:a_komu">
    <vt:lpwstr/>
  </property>
  <property fmtid="{D5CDD505-2E9C-101B-9397-08002B2CF9AE}" pid="316" name="FSC#SKEDITIONREG@103.510:a_nasecislo">
    <vt:lpwstr/>
  </property>
  <property fmtid="{D5CDD505-2E9C-101B-9397-08002B2CF9AE}" pid="317" name="FSC#SKEDITIONREG@103.510:a_riaditelOdboru">
    <vt:lpwstr/>
  </property>
  <property fmtid="{D5CDD505-2E9C-101B-9397-08002B2CF9AE}" pid="318" name="FSC#SKEDITIONREG@103.510:zaz_fileresporg_addrstreet">
    <vt:lpwstr/>
  </property>
  <property fmtid="{D5CDD505-2E9C-101B-9397-08002B2CF9AE}" pid="319" name="FSC#SKEDITIONREG@103.510:zaz_fileresporg_addrzipcode">
    <vt:lpwstr/>
  </property>
  <property fmtid="{D5CDD505-2E9C-101B-9397-08002B2CF9AE}" pid="320" name="FSC#SKEDITIONREG@103.510:zaz_fileresporg_addrcity">
    <vt:lpwstr/>
  </property>
  <property fmtid="{D5CDD505-2E9C-101B-9397-08002B2CF9AE}" pid="321" name="FSC#SKMODSYS@103.500:mdnazov">
    <vt:lpwstr/>
  </property>
  <property fmtid="{D5CDD505-2E9C-101B-9397-08002B2CF9AE}" pid="322" name="FSC#SKMODSYS@103.500:mdfileresp">
    <vt:lpwstr/>
  </property>
  <property fmtid="{D5CDD505-2E9C-101B-9397-08002B2CF9AE}" pid="323" name="FSC#SKMODSYS@103.500:mdfileresporg">
    <vt:lpwstr/>
  </property>
  <property fmtid="{D5CDD505-2E9C-101B-9397-08002B2CF9AE}" pid="324" name="FSC#SKMODSYS@103.500:mdcreateat">
    <vt:lpwstr>19. 1. 2021</vt:lpwstr>
  </property>
  <property fmtid="{D5CDD505-2E9C-101B-9397-08002B2CF9AE}" pid="325" name="FSC#SKCP@103.500:cp_AttrPtrOrgUtvar">
    <vt:lpwstr/>
  </property>
  <property fmtid="{D5CDD505-2E9C-101B-9397-08002B2CF9AE}" pid="326" name="FSC#SKCP@103.500:cp_AttrStrEvCisloCP">
    <vt:lpwstr> </vt:lpwstr>
  </property>
  <property fmtid="{D5CDD505-2E9C-101B-9397-08002B2CF9AE}" pid="327" name="FSC#SKCP@103.500:cp_zamestnanec">
    <vt:lpwstr/>
  </property>
  <property fmtid="{D5CDD505-2E9C-101B-9397-08002B2CF9AE}" pid="328" name="FSC#SKCP@103.500:cpt_miestoRokovania">
    <vt:lpwstr/>
  </property>
  <property fmtid="{D5CDD505-2E9C-101B-9397-08002B2CF9AE}" pid="329" name="FSC#SKCP@103.500:cpt_datumCesty">
    <vt:lpwstr/>
  </property>
  <property fmtid="{D5CDD505-2E9C-101B-9397-08002B2CF9AE}" pid="330" name="FSC#SKCP@103.500:cpt_ucelCesty">
    <vt:lpwstr/>
  </property>
  <property fmtid="{D5CDD505-2E9C-101B-9397-08002B2CF9AE}" pid="331" name="FSC#SKCP@103.500:cpz_miestoRokovania">
    <vt:lpwstr/>
  </property>
  <property fmtid="{D5CDD505-2E9C-101B-9397-08002B2CF9AE}" pid="332" name="FSC#SKCP@103.500:cpz_datumCesty">
    <vt:lpwstr> - </vt:lpwstr>
  </property>
  <property fmtid="{D5CDD505-2E9C-101B-9397-08002B2CF9AE}" pid="333" name="FSC#SKCP@103.500:cpz_ucelCesty">
    <vt:lpwstr/>
  </property>
  <property fmtid="{D5CDD505-2E9C-101B-9397-08002B2CF9AE}" pid="334" name="FSC#SKCP@103.500:cpz_datumVypracovania">
    <vt:lpwstr/>
  </property>
  <property fmtid="{D5CDD505-2E9C-101B-9397-08002B2CF9AE}" pid="335" name="FSC#SKCP@103.500:cpz_datPodpSchv1">
    <vt:lpwstr/>
  </property>
  <property fmtid="{D5CDD505-2E9C-101B-9397-08002B2CF9AE}" pid="336" name="FSC#SKCP@103.500:cpz_datPodpSchv2">
    <vt:lpwstr/>
  </property>
  <property fmtid="{D5CDD505-2E9C-101B-9397-08002B2CF9AE}" pid="337" name="FSC#SKCP@103.500:cpz_datPodpSchv3">
    <vt:lpwstr/>
  </property>
  <property fmtid="{D5CDD505-2E9C-101B-9397-08002B2CF9AE}" pid="338" name="FSC#SKCP@103.500:cpz_PodpSchv1">
    <vt:lpwstr/>
  </property>
  <property fmtid="{D5CDD505-2E9C-101B-9397-08002B2CF9AE}" pid="339" name="FSC#SKCP@103.500:cpz_PodpSchv2">
    <vt:lpwstr/>
  </property>
  <property fmtid="{D5CDD505-2E9C-101B-9397-08002B2CF9AE}" pid="340" name="FSC#SKCP@103.500:cpz_PodpSchv3">
    <vt:lpwstr/>
  </property>
  <property fmtid="{D5CDD505-2E9C-101B-9397-08002B2CF9AE}" pid="341" name="FSC#SKCP@103.500:cpz_Funkcia">
    <vt:lpwstr/>
  </property>
  <property fmtid="{D5CDD505-2E9C-101B-9397-08002B2CF9AE}" pid="342" name="FSC#SKCP@103.500:cp_Spolucestujuci">
    <vt:lpwstr/>
  </property>
  <property fmtid="{D5CDD505-2E9C-101B-9397-08002B2CF9AE}" pid="343" name="FSC#SKNAD@103.500:nad_objname">
    <vt:lpwstr/>
  </property>
  <property fmtid="{D5CDD505-2E9C-101B-9397-08002B2CF9AE}" pid="344" name="FSC#SKNAD@103.500:nad_AttrStrNazov">
    <vt:lpwstr/>
  </property>
  <property fmtid="{D5CDD505-2E9C-101B-9397-08002B2CF9AE}" pid="345" name="FSC#SKNAD@103.500:nad_AttrPtrSpracovatel">
    <vt:lpwstr/>
  </property>
  <property fmtid="{D5CDD505-2E9C-101B-9397-08002B2CF9AE}" pid="346" name="FSC#SKNAD@103.500:nad_AttrPtrGestor1">
    <vt:lpwstr/>
  </property>
  <property fmtid="{D5CDD505-2E9C-101B-9397-08002B2CF9AE}" pid="347" name="FSC#SKNAD@103.500:nad_AttrPtrGestor1Funkcia">
    <vt:lpwstr/>
  </property>
  <property fmtid="{D5CDD505-2E9C-101B-9397-08002B2CF9AE}" pid="348" name="FSC#SKNAD@103.500:nad_AttrPtrGestor1OU">
    <vt:lpwstr/>
  </property>
  <property fmtid="{D5CDD505-2E9C-101B-9397-08002B2CF9AE}" pid="349" name="FSC#SKNAD@103.500:nad_AttrPtrGestor2">
    <vt:lpwstr/>
  </property>
  <property fmtid="{D5CDD505-2E9C-101B-9397-08002B2CF9AE}" pid="350" name="FSC#SKNAD@103.500:nad_AttrPtrGestor2Funkcia">
    <vt:lpwstr/>
  </property>
  <property fmtid="{D5CDD505-2E9C-101B-9397-08002B2CF9AE}" pid="351" name="FSC#SKNAD@103.500:nad_schvalil">
    <vt:lpwstr/>
  </property>
  <property fmtid="{D5CDD505-2E9C-101B-9397-08002B2CF9AE}" pid="352" name="FSC#SKNAD@103.500:nad_schvalilfunkcia">
    <vt:lpwstr/>
  </property>
  <property fmtid="{D5CDD505-2E9C-101B-9397-08002B2CF9AE}" pid="353" name="FSC#SKNAD@103.500:nad_vr">
    <vt:lpwstr/>
  </property>
  <property fmtid="{D5CDD505-2E9C-101B-9397-08002B2CF9AE}" pid="354" name="FSC#SKNAD@103.500:nad_AttrDateDatumPodpisania">
    <vt:lpwstr/>
  </property>
  <property fmtid="{D5CDD505-2E9C-101B-9397-08002B2CF9AE}" pid="355" name="FSC#SKNAD@103.500:nad_pripobjname">
    <vt:lpwstr/>
  </property>
  <property fmtid="{D5CDD505-2E9C-101B-9397-08002B2CF9AE}" pid="356" name="FSC#SKNAD@103.500:nad_pripVytvorilKto">
    <vt:lpwstr/>
  </property>
  <property fmtid="{D5CDD505-2E9C-101B-9397-08002B2CF9AE}" pid="357" name="FSC#SKNAD@103.500:nad_pripVytvorilKedy">
    <vt:lpwstr>19.1.2021, 11:15</vt:lpwstr>
  </property>
  <property fmtid="{D5CDD505-2E9C-101B-9397-08002B2CF9AE}" pid="358" name="FSC#SKNAD@103.500:nad_AttrStrCisloNA">
    <vt:lpwstr/>
  </property>
  <property fmtid="{D5CDD505-2E9C-101B-9397-08002B2CF9AE}" pid="359" name="FSC#SKNAD@103.500:nad_AttrDateUcinnaOd">
    <vt:lpwstr/>
  </property>
  <property fmtid="{D5CDD505-2E9C-101B-9397-08002B2CF9AE}" pid="360" name="FSC#SKNAD@103.500:nad_AttrDateUcinnaDo">
    <vt:lpwstr/>
  </property>
  <property fmtid="{D5CDD505-2E9C-101B-9397-08002B2CF9AE}" pid="361" name="FSC#SKNAD@103.500:nad_AttrPtrPredchadzajuceNA">
    <vt:lpwstr/>
  </property>
  <property fmtid="{D5CDD505-2E9C-101B-9397-08002B2CF9AE}" pid="362" name="FSC#SKNAD@103.500:nad_AttrPtrSpracovatelOU">
    <vt:lpwstr/>
  </property>
  <property fmtid="{D5CDD505-2E9C-101B-9397-08002B2CF9AE}" pid="363" name="FSC#SKNAD@103.500:nad_AttrPtrPatriKNA">
    <vt:lpwstr/>
  </property>
  <property fmtid="{D5CDD505-2E9C-101B-9397-08002B2CF9AE}" pid="364" name="FSC#SKNAD@103.500:nad_AttrIntCisloDodatku">
    <vt:lpwstr/>
  </property>
  <property fmtid="{D5CDD505-2E9C-101B-9397-08002B2CF9AE}" pid="365" name="FSC#SKNAD@103.500:nad_AttrPtrSpracVeduci">
    <vt:lpwstr/>
  </property>
  <property fmtid="{D5CDD505-2E9C-101B-9397-08002B2CF9AE}" pid="366" name="FSC#SKNAD@103.500:nad_AttrPtrSpracVeduciOU">
    <vt:lpwstr/>
  </property>
  <property fmtid="{D5CDD505-2E9C-101B-9397-08002B2CF9AE}" pid="367" name="FSC#SKNAD@103.500:nad_spis">
    <vt:lpwstr/>
  </property>
  <property fmtid="{D5CDD505-2E9C-101B-9397-08002B2CF9AE}" pid="368" name="FSC#SKPUPP@103.500:pupp_riaditelPorady">
    <vt:lpwstr/>
  </property>
  <property fmtid="{D5CDD505-2E9C-101B-9397-08002B2CF9AE}" pid="369" name="FSC#SKPUPP@103.500:pupp_cisloporady">
    <vt:lpwstr/>
  </property>
  <property fmtid="{D5CDD505-2E9C-101B-9397-08002B2CF9AE}" pid="370" name="FSC#SKPUPP@103.500:pupp_konanieOHodine">
    <vt:lpwstr/>
  </property>
  <property fmtid="{D5CDD505-2E9C-101B-9397-08002B2CF9AE}" pid="371" name="FSC#SKPUPP@103.500:pupp_datPorMesiacString">
    <vt:lpwstr/>
  </property>
  <property fmtid="{D5CDD505-2E9C-101B-9397-08002B2CF9AE}" pid="372" name="FSC#SKPUPP@103.500:pupp_datumporady">
    <vt:lpwstr/>
  </property>
  <property fmtid="{D5CDD505-2E9C-101B-9397-08002B2CF9AE}" pid="373" name="FSC#SKPUPP@103.500:pupp_konaniedo">
    <vt:lpwstr/>
  </property>
  <property fmtid="{D5CDD505-2E9C-101B-9397-08002B2CF9AE}" pid="374" name="FSC#SKPUPP@103.500:pupp_konanieod">
    <vt:lpwstr/>
  </property>
  <property fmtid="{D5CDD505-2E9C-101B-9397-08002B2CF9AE}" pid="375" name="FSC#SKPUPP@103.500:pupp_menopp">
    <vt:lpwstr/>
  </property>
  <property fmtid="{D5CDD505-2E9C-101B-9397-08002B2CF9AE}" pid="376" name="FSC#SKPUPP@103.500:pupp_miestokonania">
    <vt:lpwstr/>
  </property>
  <property fmtid="{D5CDD505-2E9C-101B-9397-08002B2CF9AE}" pid="377" name="FSC#SKPUPP@103.500:pupp_temaporady">
    <vt:lpwstr/>
  </property>
  <property fmtid="{D5CDD505-2E9C-101B-9397-08002B2CF9AE}" pid="378" name="FSC#SKPUPP@103.500:pupp_ucastnici">
    <vt:lpwstr/>
  </property>
  <property fmtid="{D5CDD505-2E9C-101B-9397-08002B2CF9AE}" pid="379" name="FSC#SKPUPP@103.500:pupp_ulohy">
    <vt:lpwstr>test</vt:lpwstr>
  </property>
  <property fmtid="{D5CDD505-2E9C-101B-9397-08002B2CF9AE}" pid="380" name="FSC#SKPUPP@103.500:pupp_ucastnici_funkcie">
    <vt:lpwstr/>
  </property>
  <property fmtid="{D5CDD505-2E9C-101B-9397-08002B2CF9AE}" pid="381" name="FSC#SKPUPP@103.500:pupp_nazov_ulohy">
    <vt:lpwstr/>
  </property>
  <property fmtid="{D5CDD505-2E9C-101B-9397-08002B2CF9AE}" pid="382" name="FSC#SKPUPP@103.500:pupp_cislo_ulohy">
    <vt:lpwstr/>
  </property>
  <property fmtid="{D5CDD505-2E9C-101B-9397-08002B2CF9AE}" pid="383" name="FSC#SKPUPP@103.500:pupp_riesitel_ulohy">
    <vt:lpwstr/>
  </property>
  <property fmtid="{D5CDD505-2E9C-101B-9397-08002B2CF9AE}" pid="384" name="FSC#SKPUPP@103.500:pupp_vybavit_ulohy">
    <vt:lpwstr/>
  </property>
  <property fmtid="{D5CDD505-2E9C-101B-9397-08002B2CF9AE}" pid="385" name="FSC#SKPUPP@103.500:pupp_orgutvar">
    <vt:lpwstr/>
  </property>
  <property fmtid="{D5CDD505-2E9C-101B-9397-08002B2CF9AE}" pid="386" name="FSC#COOELAK@1.1001:Subject">
    <vt:lpwstr>Zaslanie aktuálnych prístupov do SFC2007 a SFC2014</vt:lpwstr>
  </property>
  <property fmtid="{D5CDD505-2E9C-101B-9397-08002B2CF9AE}" pid="387" name="FSC#COOELAK@1.1001:FileReference">
    <vt:lpwstr>5478-2021</vt:lpwstr>
  </property>
  <property fmtid="{D5CDD505-2E9C-101B-9397-08002B2CF9AE}" pid="388" name="FSC#COOELAK@1.1001:FileRefYear">
    <vt:lpwstr>2021</vt:lpwstr>
  </property>
  <property fmtid="{D5CDD505-2E9C-101B-9397-08002B2CF9AE}" pid="389" name="FSC#COOELAK@1.1001:FileRefOrdinal">
    <vt:lpwstr>5478</vt:lpwstr>
  </property>
  <property fmtid="{D5CDD505-2E9C-101B-9397-08002B2CF9AE}" pid="390" name="FSC#COOELAK@1.1001:FileRefOU">
    <vt:lpwstr>OROPTP</vt:lpwstr>
  </property>
  <property fmtid="{D5CDD505-2E9C-101B-9397-08002B2CF9AE}" pid="391" name="FSC#COOELAK@1.1001:Organization">
    <vt:lpwstr/>
  </property>
  <property fmtid="{D5CDD505-2E9C-101B-9397-08002B2CF9AE}" pid="392" name="FSC#COOELAK@1.1001:Owner">
    <vt:lpwstr>Minarových, Pavol, Mgr.</vt:lpwstr>
  </property>
  <property fmtid="{D5CDD505-2E9C-101B-9397-08002B2CF9AE}" pid="393" name="FSC#COOELAK@1.1001:OwnerExtension">
    <vt:lpwstr/>
  </property>
  <property fmtid="{D5CDD505-2E9C-101B-9397-08002B2CF9AE}" pid="394" name="FSC#COOELAK@1.1001:OwnerFaxExtension">
    <vt:lpwstr/>
  </property>
  <property fmtid="{D5CDD505-2E9C-101B-9397-08002B2CF9AE}" pid="395" name="FSC#COOELAK@1.1001:DispatchedBy">
    <vt:lpwstr>Minarových, Pavol, Mgr.</vt:lpwstr>
  </property>
  <property fmtid="{D5CDD505-2E9C-101B-9397-08002B2CF9AE}" pid="396" name="FSC#COOELAK@1.1001:DispatchedAt">
    <vt:lpwstr>19.01.2021</vt:lpwstr>
  </property>
  <property fmtid="{D5CDD505-2E9C-101B-9397-08002B2CF9AE}" pid="397" name="FSC#COOELAK@1.1001:ApprovedBy">
    <vt:lpwstr/>
  </property>
  <property fmtid="{D5CDD505-2E9C-101B-9397-08002B2CF9AE}" pid="398" name="FSC#COOELAK@1.1001:ApprovedAt">
    <vt:lpwstr/>
  </property>
  <property fmtid="{D5CDD505-2E9C-101B-9397-08002B2CF9AE}" pid="399" name="FSC#COOELAK@1.1001:Department">
    <vt:lpwstr>OROPTP (odbor riadenia OP TP)</vt:lpwstr>
  </property>
  <property fmtid="{D5CDD505-2E9C-101B-9397-08002B2CF9AE}" pid="400" name="FSC#COOELAK@1.1001:CreatedAt">
    <vt:lpwstr>19.01.2021</vt:lpwstr>
  </property>
  <property fmtid="{D5CDD505-2E9C-101B-9397-08002B2CF9AE}" pid="401" name="FSC#COOELAK@1.1001:OU">
    <vt:lpwstr>OROPTP (odbor riadenia OP TP)</vt:lpwstr>
  </property>
  <property fmtid="{D5CDD505-2E9C-101B-9397-08002B2CF9AE}" pid="402" name="FSC#COOELAK@1.1001:Priority">
    <vt:lpwstr> ()</vt:lpwstr>
  </property>
  <property fmtid="{D5CDD505-2E9C-101B-9397-08002B2CF9AE}" pid="403" name="FSC#COOELAK@1.1001:ObjBarCode">
    <vt:lpwstr>*COO.2312.102.2.4468338*</vt:lpwstr>
  </property>
  <property fmtid="{D5CDD505-2E9C-101B-9397-08002B2CF9AE}" pid="404" name="FSC#COOELAK@1.1001:RefBarCode">
    <vt:lpwstr>*COO.2312.102.2.4467801*</vt:lpwstr>
  </property>
  <property fmtid="{D5CDD505-2E9C-101B-9397-08002B2CF9AE}" pid="405" name="FSC#COOELAK@1.1001:FileRefBarCode">
    <vt:lpwstr>*5478-2021*</vt:lpwstr>
  </property>
  <property fmtid="{D5CDD505-2E9C-101B-9397-08002B2CF9AE}" pid="406" name="FSC#COOELAK@1.1001:ExternalRef">
    <vt:lpwstr/>
  </property>
  <property fmtid="{D5CDD505-2E9C-101B-9397-08002B2CF9AE}" pid="407" name="FSC#COOELAK@1.1001:IncomingNumber">
    <vt:lpwstr/>
  </property>
  <property fmtid="{D5CDD505-2E9C-101B-9397-08002B2CF9AE}" pid="408" name="FSC#COOELAK@1.1001:IncomingSubject">
    <vt:lpwstr/>
  </property>
  <property fmtid="{D5CDD505-2E9C-101B-9397-08002B2CF9AE}" pid="409" name="FSC#COOELAK@1.1001:ProcessResponsible">
    <vt:lpwstr/>
  </property>
  <property fmtid="{D5CDD505-2E9C-101B-9397-08002B2CF9AE}" pid="410" name="FSC#COOELAK@1.1001:ProcessResponsiblePhone">
    <vt:lpwstr/>
  </property>
  <property fmtid="{D5CDD505-2E9C-101B-9397-08002B2CF9AE}" pid="411" name="FSC#COOELAK@1.1001:ProcessResponsibleMail">
    <vt:lpwstr/>
  </property>
  <property fmtid="{D5CDD505-2E9C-101B-9397-08002B2CF9AE}" pid="412" name="FSC#COOELAK@1.1001:ProcessResponsibleFax">
    <vt:lpwstr/>
  </property>
  <property fmtid="{D5CDD505-2E9C-101B-9397-08002B2CF9AE}" pid="413" name="FSC#COOELAK@1.1001:ApproverFirstName">
    <vt:lpwstr/>
  </property>
  <property fmtid="{D5CDD505-2E9C-101B-9397-08002B2CF9AE}" pid="414" name="FSC#COOELAK@1.1001:ApproverSurName">
    <vt:lpwstr/>
  </property>
  <property fmtid="{D5CDD505-2E9C-101B-9397-08002B2CF9AE}" pid="415" name="FSC#COOELAK@1.1001:ApproverTitle">
    <vt:lpwstr/>
  </property>
  <property fmtid="{D5CDD505-2E9C-101B-9397-08002B2CF9AE}" pid="416" name="FSC#COOELAK@1.1001:ExternalDate">
    <vt:lpwstr/>
  </property>
  <property fmtid="{D5CDD505-2E9C-101B-9397-08002B2CF9AE}" pid="417" name="FSC#COOELAK@1.1001:SettlementApprovedAt">
    <vt:lpwstr/>
  </property>
  <property fmtid="{D5CDD505-2E9C-101B-9397-08002B2CF9AE}" pid="418" name="FSC#COOELAK@1.1001:BaseNumber">
    <vt:lpwstr>L 02</vt:lpwstr>
  </property>
  <property fmtid="{D5CDD505-2E9C-101B-9397-08002B2CF9AE}" pid="419" name="FSC#COOELAK@1.1001:CurrentUserRolePos">
    <vt:lpwstr>referent 3</vt:lpwstr>
  </property>
  <property fmtid="{D5CDD505-2E9C-101B-9397-08002B2CF9AE}" pid="420" name="FSC#COOELAK@1.1001:CurrentUserEmail">
    <vt:lpwstr>pavol.minarovych@vicepremier.gov.sk</vt:lpwstr>
  </property>
  <property fmtid="{D5CDD505-2E9C-101B-9397-08002B2CF9AE}" pid="421" name="FSC#ELAKGOV@1.1001:PersonalSubjGender">
    <vt:lpwstr/>
  </property>
  <property fmtid="{D5CDD505-2E9C-101B-9397-08002B2CF9AE}" pid="422" name="FSC#ELAKGOV@1.1001:PersonalSubjFirstName">
    <vt:lpwstr/>
  </property>
  <property fmtid="{D5CDD505-2E9C-101B-9397-08002B2CF9AE}" pid="423" name="FSC#ELAKGOV@1.1001:PersonalSubjSurName">
    <vt:lpwstr/>
  </property>
  <property fmtid="{D5CDD505-2E9C-101B-9397-08002B2CF9AE}" pid="424" name="FSC#ELAKGOV@1.1001:PersonalSubjSalutation">
    <vt:lpwstr/>
  </property>
  <property fmtid="{D5CDD505-2E9C-101B-9397-08002B2CF9AE}" pid="425" name="FSC#ELAKGOV@1.1001:PersonalSubjAddress">
    <vt:lpwstr/>
  </property>
  <property fmtid="{D5CDD505-2E9C-101B-9397-08002B2CF9AE}" pid="426" name="FSC#ATSTATECFG@1.1001:Office">
    <vt:lpwstr/>
  </property>
  <property fmtid="{D5CDD505-2E9C-101B-9397-08002B2CF9AE}" pid="427" name="FSC#ATSTATECFG@1.1001:Agent">
    <vt:lpwstr>Mgr. Pavol Minarových</vt:lpwstr>
  </property>
  <property fmtid="{D5CDD505-2E9C-101B-9397-08002B2CF9AE}" pid="428" name="FSC#ATSTATECFG@1.1001:AgentPhone">
    <vt:lpwstr/>
  </property>
  <property fmtid="{D5CDD505-2E9C-101B-9397-08002B2CF9AE}" pid="429" name="FSC#ATSTATECFG@1.1001:DepartmentFax">
    <vt:lpwstr/>
  </property>
  <property fmtid="{D5CDD505-2E9C-101B-9397-08002B2CF9AE}" pid="430" name="FSC#ATSTATECFG@1.1001:DepartmentEmail">
    <vt:lpwstr/>
  </property>
  <property fmtid="{D5CDD505-2E9C-101B-9397-08002B2CF9AE}" pid="431" name="FSC#ATSTATECFG@1.1001:SubfileDate">
    <vt:lpwstr>19.01.2021</vt:lpwstr>
  </property>
  <property fmtid="{D5CDD505-2E9C-101B-9397-08002B2CF9AE}" pid="432" name="FSC#ATSTATECFG@1.1001:SubfileSubject">
    <vt:lpwstr>Aktuálne prístupy do SFC2007 a SFC2014 za OP TP – 4. štvrťrok</vt:lpwstr>
  </property>
  <property fmtid="{D5CDD505-2E9C-101B-9397-08002B2CF9AE}" pid="433" name="FSC#ATSTATECFG@1.1001:DepartmentZipCode">
    <vt:lpwstr/>
  </property>
  <property fmtid="{D5CDD505-2E9C-101B-9397-08002B2CF9AE}" pid="434" name="FSC#ATSTATECFG@1.1001:DepartmentCountry">
    <vt:lpwstr/>
  </property>
  <property fmtid="{D5CDD505-2E9C-101B-9397-08002B2CF9AE}" pid="435" name="FSC#ATSTATECFG@1.1001:DepartmentCity">
    <vt:lpwstr/>
  </property>
  <property fmtid="{D5CDD505-2E9C-101B-9397-08002B2CF9AE}" pid="436" name="FSC#ATSTATECFG@1.1001:DepartmentStreet">
    <vt:lpwstr/>
  </property>
  <property fmtid="{D5CDD505-2E9C-101B-9397-08002B2CF9AE}" pid="437" name="FSC#ATSTATECFG@1.1001:DepartmentDVR">
    <vt:lpwstr/>
  </property>
  <property fmtid="{D5CDD505-2E9C-101B-9397-08002B2CF9AE}" pid="438" name="FSC#ATSTATECFG@1.1001:DepartmentUID">
    <vt:lpwstr/>
  </property>
  <property fmtid="{D5CDD505-2E9C-101B-9397-08002B2CF9AE}" pid="439" name="FSC#ATSTATECFG@1.1001:SubfileReference">
    <vt:lpwstr>5478-2021-4</vt:lpwstr>
  </property>
  <property fmtid="{D5CDD505-2E9C-101B-9397-08002B2CF9AE}" pid="440" name="FSC#ATSTATECFG@1.1001:Clause">
    <vt:lpwstr/>
  </property>
  <property fmtid="{D5CDD505-2E9C-101B-9397-08002B2CF9AE}" pid="441" name="FSC#ATSTATECFG@1.1001:ApprovedSignature">
    <vt:lpwstr/>
  </property>
  <property fmtid="{D5CDD505-2E9C-101B-9397-08002B2CF9AE}" pid="442" name="FSC#ATSTATECFG@1.1001:BankAccount">
    <vt:lpwstr/>
  </property>
  <property fmtid="{D5CDD505-2E9C-101B-9397-08002B2CF9AE}" pid="443" name="FSC#ATSTATECFG@1.1001:BankAccountOwner">
    <vt:lpwstr/>
  </property>
  <property fmtid="{D5CDD505-2E9C-101B-9397-08002B2CF9AE}" pid="444" name="FSC#ATSTATECFG@1.1001:BankInstitute">
    <vt:lpwstr/>
  </property>
  <property fmtid="{D5CDD505-2E9C-101B-9397-08002B2CF9AE}" pid="445" name="FSC#ATSTATECFG@1.1001:BankAccountID">
    <vt:lpwstr/>
  </property>
  <property fmtid="{D5CDD505-2E9C-101B-9397-08002B2CF9AE}" pid="446" name="FSC#ATSTATECFG@1.1001:BankAccountIBAN">
    <vt:lpwstr/>
  </property>
  <property fmtid="{D5CDD505-2E9C-101B-9397-08002B2CF9AE}" pid="447" name="FSC#ATSTATECFG@1.1001:BankAccountBIC">
    <vt:lpwstr/>
  </property>
  <property fmtid="{D5CDD505-2E9C-101B-9397-08002B2CF9AE}" pid="448" name="FSC#ATSTATECFG@1.1001:BankName">
    <vt:lpwstr/>
  </property>
  <property fmtid="{D5CDD505-2E9C-101B-9397-08002B2CF9AE}" pid="449" name="FSC#COOELAK@1.1001:ObjectAddressees">
    <vt:lpwstr>Mgr. Marcela ZUBRICZKÁ, MARCELA, MGR. / SFF (SEKCIA FINANCOVANIA FONDOV)</vt:lpwstr>
  </property>
  <property fmtid="{D5CDD505-2E9C-101B-9397-08002B2CF9AE}" pid="450" name="FSC#SKCONV@103.510:docname">
    <vt:lpwstr/>
  </property>
  <property fmtid="{D5CDD505-2E9C-101B-9397-08002B2CF9AE}" pid="451" name="FSC#COOSYSTEM@1.1:Container">
    <vt:lpwstr>COO.2312.102.2.4468338</vt:lpwstr>
  </property>
  <property fmtid="{D5CDD505-2E9C-101B-9397-08002B2CF9AE}" pid="452" name="FSC#FSCFOLIO@1.1001:docpropproject">
    <vt:lpwstr/>
  </property>
</Properties>
</file>